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39F1D" w14:textId="3B0F3252" w:rsidR="00DD40DE" w:rsidRPr="00BC1A20" w:rsidRDefault="00DD40DE" w:rsidP="00EC3CE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</w:t>
      </w:r>
      <w:ins w:id="0" w:author="Gamrat, Martyna" w:date="2025-12-04T11:52:00Z">
        <w:r w:rsidR="0053012F"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t>K</w:t>
        </w:r>
      </w:ins>
      <w:bookmarkStart w:id="1" w:name="_GoBack"/>
      <w:bookmarkEnd w:id="1"/>
      <w:del w:id="2" w:author="Gamrat, Martyna" w:date="2025-12-04T11:52:00Z">
        <w:r w:rsidR="00143975" w:rsidDel="0053012F">
          <w:rPr>
            <w:rFonts w:ascii="Arial" w:eastAsia="Times New Roman" w:hAnsi="Arial" w:cs="Arial"/>
            <w:b/>
            <w:bCs/>
            <w:sz w:val="24"/>
            <w:szCs w:val="24"/>
            <w:lang w:eastAsia="pl-PL"/>
          </w:rPr>
          <w:delText>J</w:delText>
        </w:r>
      </w:del>
      <w:r w:rsidR="00B02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swz</w:t>
      </w:r>
    </w:p>
    <w:p w14:paraId="127EDFF7" w14:textId="37DDDFC1" w:rsidR="00DD40DE" w:rsidRPr="00EC3CE9" w:rsidRDefault="00DD40DE" w:rsidP="00EC3CE9">
      <w:pPr>
        <w:widowControl w:val="0"/>
        <w:autoSpaceDE w:val="0"/>
        <w:autoSpaceDN w:val="0"/>
        <w:adjustRightInd w:val="0"/>
        <w:spacing w:after="360" w:line="360" w:lineRule="auto"/>
        <w:ind w:left="3119" w:hanging="425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14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2 do umowy</w:t>
      </w:r>
      <w:r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dla części </w:t>
      </w:r>
      <w:r w:rsidR="0017143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D1576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zamówienia </w:t>
      </w:r>
    </w:p>
    <w:p w14:paraId="183A587D" w14:textId="5370DA23" w:rsidR="00D91E93" w:rsidRPr="00BC1A20" w:rsidRDefault="00E2506A" w:rsidP="005B66F2">
      <w:pPr>
        <w:rPr>
          <w:rFonts w:ascii="Arial" w:hAnsi="Arial" w:cs="Arial"/>
          <w:bCs/>
          <w:sz w:val="24"/>
          <w:szCs w:val="24"/>
        </w:rPr>
      </w:pPr>
      <w:r w:rsidRPr="00D1576D">
        <w:rPr>
          <w:rFonts w:ascii="Arial" w:hAnsi="Arial" w:cs="Arial"/>
          <w:b/>
          <w:bCs/>
          <w:sz w:val="24"/>
          <w:szCs w:val="24"/>
        </w:rPr>
        <w:t>WYKAZ SPRZĘTU, KTÓRY MA ZOST</w:t>
      </w:r>
      <w:r w:rsidR="000840F7">
        <w:rPr>
          <w:rFonts w:ascii="Arial" w:hAnsi="Arial" w:cs="Arial"/>
          <w:b/>
          <w:bCs/>
          <w:sz w:val="24"/>
          <w:szCs w:val="24"/>
        </w:rPr>
        <w:t>AĆ OBJĘTY USŁUGĄ SERWISOWĄ</w:t>
      </w: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231"/>
        <w:gridCol w:w="709"/>
        <w:gridCol w:w="5812"/>
      </w:tblGrid>
      <w:tr w:rsidR="000840F7" w:rsidRPr="000840F7" w14:paraId="35F6F2AA" w14:textId="77777777" w:rsidTr="000840F7">
        <w:trPr>
          <w:trHeight w:val="293"/>
          <w:tblHeader/>
        </w:trPr>
        <w:tc>
          <w:tcPr>
            <w:tcW w:w="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1C0B8" w14:textId="7A1453F1" w:rsidR="00FE1011" w:rsidRPr="000840F7" w:rsidRDefault="000E0089" w:rsidP="002042C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40F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31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B5825" w14:textId="77777777" w:rsidR="00FE1011" w:rsidRPr="000840F7" w:rsidRDefault="00FE1011" w:rsidP="002042C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40F7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09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13C4F" w14:textId="77777777" w:rsidR="00FE1011" w:rsidRPr="000840F7" w:rsidRDefault="00FE1011" w:rsidP="002042C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40F7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5812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39DBB" w14:textId="77777777" w:rsidR="00FE1011" w:rsidRPr="000840F7" w:rsidRDefault="00FE1011" w:rsidP="002042C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40F7">
              <w:rPr>
                <w:rFonts w:ascii="Arial" w:hAnsi="Arial" w:cs="Arial"/>
                <w:b/>
                <w:bCs/>
                <w:sz w:val="20"/>
                <w:szCs w:val="20"/>
              </w:rPr>
              <w:t>S/N</w:t>
            </w:r>
          </w:p>
        </w:tc>
      </w:tr>
      <w:tr w:rsidR="000840F7" w:rsidRPr="000840F7" w14:paraId="7DD23353" w14:textId="77777777" w:rsidTr="000840F7">
        <w:tc>
          <w:tcPr>
            <w:tcW w:w="59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8349B" w14:textId="51C1BBEE" w:rsidR="00FE1011" w:rsidRPr="000840F7" w:rsidRDefault="00FE1011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6F7C5" w14:textId="172FC11C" w:rsidR="00FE1011" w:rsidRPr="000840F7" w:rsidRDefault="00F5168C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Laptop Dell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Latitude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5531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C3C20" w14:textId="77777777" w:rsidR="00FE1011" w:rsidRPr="000840F7" w:rsidRDefault="00FE1011" w:rsidP="002042CE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B5F43" w14:textId="2B634252" w:rsidR="00FE1011" w:rsidRPr="000840F7" w:rsidRDefault="00F5168C" w:rsidP="002042CE">
            <w:pPr>
              <w:spacing w:line="256" w:lineRule="auto"/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</w:pPr>
            <w:r w:rsidRPr="000840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38K4WL3, 48K4WL3</w:t>
            </w:r>
          </w:p>
        </w:tc>
      </w:tr>
      <w:tr w:rsidR="000840F7" w:rsidRPr="000840F7" w14:paraId="73AAA6A2" w14:textId="77777777" w:rsidTr="000840F7">
        <w:tc>
          <w:tcPr>
            <w:tcW w:w="59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7FAE2" w14:textId="10537686" w:rsidR="00FE1011" w:rsidRPr="000840F7" w:rsidRDefault="00FE1011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05531" w14:textId="0109C3D3" w:rsidR="00FE1011" w:rsidRPr="000840F7" w:rsidRDefault="0009658E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Laptop Fujitsu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Lifebook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U7311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10F44" w14:textId="3BF6D374" w:rsidR="00F5168C" w:rsidRPr="000840F7" w:rsidRDefault="00F5168C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39512" w14:textId="1A7EA46D" w:rsidR="00FE1011" w:rsidRPr="000840F7" w:rsidRDefault="0009658E" w:rsidP="002042CE">
            <w:pPr>
              <w:spacing w:line="256" w:lineRule="auto"/>
              <w:rPr>
                <w:rFonts w:ascii="Arial" w:hAnsi="Arial" w:cs="Arial"/>
                <w:strike/>
                <w:sz w:val="20"/>
                <w:szCs w:val="20"/>
              </w:rPr>
            </w:pPr>
            <w:r w:rsidRPr="000840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DSFR002992, DSFR002963, DSFR003185, DSFR002939, DSFR003180, DSFR003010, DSFR003014, DSFR003209, DSFR003077, DSFR003183, DSFR002998, DSFR002967, DSFR002985, DSFR003193, DSFR002942, DSFR003198, DSFR002933, DSFR002959, DSFR003000, DSFR002971, DSFR003019, DSFR003206, DSFR002988, DSFR003199, DSFR002956, DSFR003057, DSFR002957, DSFR003027, DSFR003037, DSFR002996, DSFR002947, DSFR002986, DSFR003011, DSFR003201, DSFR003026, DSFR002984, DSFR003034, DSFR003012, DSFR002990, DSFR003080, DSFR003025, DSFR002982, DSFR003067, DSFR003047, DSFR003002, DSFR003023, DSFR003039, DSFR003190, DSFR003038, DSFR003055, DSFR003041, DSFR003033, DSFR003203, DSFR003205, DSFR003017, DSFR003062, DSFR003022, DSFR003030, DSFR003065, DSFR003051, DSFR002974, DSFR003006, DSFR003197, DSFR003032, DSFR003021, DSFR002964, DSFR003005, DSFR002972, DSFR003194, DSFR002940, DSFR002960, DSFR003056, DSFR002983, DSFR002994, DSFR003018, DSFR002946, DSFR003036, DSFR003008, DSFR003031, DSFR002944, DSFR003009, DSFR002980, DSFR003029, DSFR003207, DSFR002989, DSFR003020, DSFR003074, DSFR002970, DSFR003191, DSFR003028, DSFR002995, DSFR002958, DSFR002934, DSFR003075, DSFR003004, DSFR002968, DSFR003208, DSFR002969, DSFR003015, DSFR003188, DSFR003068, DSFR003042, DSFR003200, DSFR003052, DSFR002955, DSFR003003, DSFR003187, DSFR002973, DSFR003202, DSFR002997, DSFR002991, DSFR002938, DSFR002941, DSFR003024, DSFR003048, DSFR003064, DSFR002953, DSFR003063, DSFR002954, DSFR002977, DSFR002975, DSFR003016, DSFR002949, DSFR002951, DSFR002952, DSFR003181, DSFR003069, DSFR003061, DSFR003044, DSFR003050, DSFR002999, DSFR003196, DSFR002937, DSFR003079, DSFR002932, DSFR003054, DSFR003035, DSFR002979, DSFR003053, DSFR002966, DSFR002961, DSFR003189, DSFR003192, DSFR002962, DSFR003072, DSFR002935, DSFR002948, DSFR003078, DSFR003073, DSFR003204, DSFR002945, DSFR003070, DSFR003013, DSFR002993, DSFR003182, DSFR003046, DSFR002931, DSFR002987, DSFR002943, DSFR002981, DSFR002950, DSFR003186, DSFR003045, DSFR003043, DSFR003007, DSFR003049, DSFR003184, DSFR003001, DSFR003076, DSFR002978, DSFR002976, DSFR002936, DSFR003071, DSFR003058, DSFR003066, DSFR002965, </w:t>
            </w:r>
            <w:r w:rsidRPr="000840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DSFR003040, DSFR003195, DSFR003059, DSFR003060, DSFR002787, DSFR002789, DSFR002788, DSFR002793, DSFR002790, DSFR002797, DSFR002792, DSFR002791, DSFR002805, DSFR002794, DSFR002806, DSFR002796, DSFR002799, DSFR002795, DSFR002798, DSFR004558, DSFR004552, DSFR004516, DSFR004499, DSFR004517, DSFR004498, DSFR004503, DSFR004492, DSFR004520, DSFR004482, DSFR004547, DSFR004489, DSFR004484, DSFR004488, DSFR004481, DSFR004497, DSFR004479, DSFR004467, DSFR004495, DSFR004463, DSFR004554, DSFR004496, DSFR004465, DSFR004504, DSFR004475, DSFR004474, DSFR004471, DSFR004464, DSFR004473, DSFR004493, DSFR004472, DSFR004567, DSFR004566, DSFR004563, DSFR004508, DSFR004555, DSFR004511, DSFR004480, DSFR004494, DSFR004478, DSFR004510, DSFR004509, DSFR004506, DSFR004469, DSFR004491, DSFR004477, DSFR004490, DSFR004564, DSFR004559, DSFR004562, DSFR004560, DSFR004483, DSFR004485, DSFR004565, DSFR004546, DSFR004561, DSFR004502, DSFR004466, DSFR004468, DSFR004512, DSFR004513, DSFR004470, DSFR004553, DSFR004515, DSFR004501, DSFR004519, DSFR004486, DSFR004544, DSFR004523, DSFR004543, DSFR004545, DSFR004526, DSFR004549, DSFR004524, DSFR004518, DSFR004507, DSFR004505, DSFR004551, DSFR004514, DSFR004527, DSFR004556, DSFR004522, DSFR004557, DSFR004500, DSFR004525, DSFR004487, DSFR004548, DSFR004521, DSFR004550, DSFR004476, DSFR009933, DSFR010200, DSFR009932, DSFR009934, DSFR009935, DSFR010199, DSFR010198, DSFR010202, DSFR010197, DSFR010208, DSFR010206, DSFR010191, DSFR010205, DSFR010194, DSFR009936, DSFR010203, DSFR010195, DSFR010192, DSFR010207, DSFR010189, DSFR010201, DSFR010193, DSFR010196, DSFR010190, DSFR010204,</w:t>
            </w:r>
          </w:p>
        </w:tc>
      </w:tr>
      <w:tr w:rsidR="000840F7" w:rsidRPr="000840F7" w14:paraId="3CF2981E" w14:textId="77777777" w:rsidTr="000840F7">
        <w:tc>
          <w:tcPr>
            <w:tcW w:w="59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77F8C" w14:textId="6CF6BD15" w:rsidR="00FE1011" w:rsidRPr="000840F7" w:rsidRDefault="00FE1011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510E0" w14:textId="01B172F8" w:rsidR="00FE1011" w:rsidRPr="000840F7" w:rsidRDefault="0009658E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40F7">
              <w:rPr>
                <w:rFonts w:ascii="Arial" w:hAnsi="Arial" w:cs="Arial"/>
                <w:sz w:val="20"/>
                <w:szCs w:val="20"/>
                <w:lang w:val="en-US"/>
              </w:rPr>
              <w:t>Laptop Fujitsu Lifebook U7312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53452" w14:textId="042B8B1A" w:rsidR="00FE1011" w:rsidRPr="000840F7" w:rsidRDefault="0009658E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50A8D" w14:textId="686D4270" w:rsidR="00FE1011" w:rsidRPr="000840F7" w:rsidRDefault="0009658E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DSGE002164, DSGE002187, DSGE002188, DSGE002189, DSGE002197, DSGE002198, DSGE002199, DSGE002200, DSGE002201, DSGE002202, DSGE002203, DSGE002204, DSGE002205, DSGE002206, DSGE002207, DSGE002208, DSGE002209, DSGE002210, DSGE002211, DSGE002212, DSGE002213, DSGE002214, DSGE002215, DSGE002216, DSGE002217, DSGE002218, DSGE002219, DSGE002220, DSGE002221, DSGE002222, DSGE002223, DSGE002224, DSGE002225, DSGE002226, DSGE002227, DSGE002228, DSGE002229, DSGE002230, DSGE002231, DSGE002232, DSGE002233, DSGE002106, DSGE002159, DSGE002160, DSGE002161, DSGE002162, DSGE002163, DSGE001925, DSGE001926, DSGE001927, DSGE001928, DSGE001929, DSGE001930, DSGE001931, DSGE001932, DSGE001933, DSGE001934, DSGE001935, DSGE001936, DSGE001937, DSGE001938, DSGE001939, DSGE001940, DSGE001941, DSGE001942, DSGE001943, DSGE001944, DSGE001945, DSGE001946, DSGE001947, DSGE001948, DSGE001949, </w:t>
            </w:r>
            <w:r w:rsidRPr="000840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DSGE001950, DSGE001951, DSGE001952, DSGE001953, DSGE001954, DSGE001955, DSGE001956, DSGE001957, DSGE001958, DSGE001963, DSGE001964, DSGE001965, DSGE001966, DSGE001967, DSGE001968, DSGE001974, DSGE001975, DSGE001976, DSGE001977, DSGE001978, DSGE001979, DSGE001980, DSGE001981, DSGE001982, DSGE001983, DSGE001984, DSGE001985, DSGE001986, DSGE001987, DSGE001988, DSGE001989, DSGE001990, DSGE001991, DSGE001992, DSGE001993, DSGE001994, DSGE001995, DSGE001996, DSGE001997, DSGE001998, DSGE001999, DSGE002000, DSGE002001, DSGE002002, DSGE002003, DSGE002004, DSGE002005, DSGE002006, DSGE002007, DSGE002008, DSGE002009, DSGE002010, FDHR002011, DSGE002012, DSGE002013, DSGE002014, DSGE002015, DSGE002016, DSGE002017, DSGE002018, DSGE002019, DSGE002020, DSGE002021, DSGE002022, DSGE002023, DSGE002024, DSGE002025, DSGE002026, DSGE002027, DSGE002028, DSGE002029, DSGE002031, DSGE002032, DSGE002033, DSGE002034, DSGE002035, DSGE002036, DSGE002037, DSGE002040, DSGE002041, DSGE002043, DSGE002044, DSGE002045, DSGE002046, DSGE002047, DSGE002048, DSGE002049, DSGE002050, DSGE002051, DSGE002052, DSGE002053, DSGE002054, DSGE002055, DSGE002056, DSGE002057, DSGE002058, DSGE002059, DSGE002060, DSGE002061, DSGE002062, DSGE002063, DSGE002064, DSGE002065, DSGE002066, DSGE002067, DSGE002068, DSGE002069, DSGE002070, DSGE002071, DSGE002072, DSGE002073, DSGE002074, DSGE002075, DSGE002076, DSGE002077, DSGE002078, DSGE002079, DSGE002080, DSGE002081, DSGE002082, DSGE002083, DSGE002084, DSGE002085, DSGE002086, DSGE002087, DSGE002088, DSGE002089, DSGE002090, DSGE002091, DSGE002092, DSGE002093, DSGE002094, DSGE002095, DSGE002096, DSGE002097, DSGE002098, DSGE002099, DSGE002100, DSGE002101, DSGE002102, DSGE002103, DSGE002104, DSGE002105, DSGE002122, DSGE002123, DSGE002124, DSGE002125, DSGE002126, DSGE002127, DSGE002128, DSGE002129, DSGE002130, DSGE002131, DSGE002132, DSGE002133, DSGE002134, DSGE002135, DSGE002136, DSGE002137, DSGE002138, DSGE002139, DSGE002140, DSGE002141, DSGE002142, DSGE002143, DSGE002144, DSGE002145, DSGE002146, DSGE002147, DSGE002148, DSGE002149, DSGE002150, DSGE002151, DSGE002152, DSGE002153, DSGE002154, DSGE002155, DSGE002156, DSGE002158, DSGE004390, DSGE004391, DSGE004392, DSGE001710, DSGE002107, DSGE002108, DSGE002109, DSGE002110, DSGE002111, DSGE002112, DSGE002113, DSGE002114, DSGE002115, DSGE002116, DSGE002117, DSGE002118, DSGE002119, DSGE002120, DSGE002121, DSGE001552, DSGE001553, DSGE001546, DSGE001558, DSGE001547, DSGE001555, DSGE001557, DSGE001554, DSGE001548, DSGE001549, </w:t>
            </w:r>
            <w:r w:rsidRPr="000840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DSGE001550, DSGE001545, DSGE001551, DSGE001556, DSGE001544,</w:t>
            </w:r>
          </w:p>
        </w:tc>
      </w:tr>
      <w:tr w:rsidR="000840F7" w:rsidRPr="000840F7" w14:paraId="1BD1DD12" w14:textId="77777777" w:rsidTr="000840F7">
        <w:tc>
          <w:tcPr>
            <w:tcW w:w="59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28905" w14:textId="50C0B6A1" w:rsidR="00FE1011" w:rsidRPr="000840F7" w:rsidRDefault="00FE1011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F61A7" w14:textId="750CE497" w:rsidR="00FE1011" w:rsidRPr="000840F7" w:rsidRDefault="0009658E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Laptop HP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Elitebook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630 G11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21F87" w14:textId="59E558C2" w:rsidR="00FE1011" w:rsidRPr="000840F7" w:rsidRDefault="003F04E9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AC860" w14:textId="429AB9E6" w:rsidR="003F04E9" w:rsidRPr="000840F7" w:rsidRDefault="003F04E9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5CD4413MNR, 5CD4413MP7, 5CD4413MT5, 5CD4411H1D, 5CD4413MRW, 5CD4413MS7, 5CD4413MS5, 5CD4413MX0, 5CD4413MW5, 5CD4411H1P, 5CD4413MP9, 5CD4413MWR, 5CD4413MR1, 5CD4413MQ8, 5CD4413MPJ, 5CD4413MVD, 5CD4413MPC, 5CD4413MWH, 5CD4413MV0, 5CD4413MQ3, 5CD4413MWZ, 5CD4413MMT, 5CD4413MRZ, 5CD4413MWV, 5CD4413MTV, 5CD4413MPF, 5CD4413MTK, 5CD4411H1H, 5CD4413MSS, 5CD4413MVZ, 5CD4413MW3, 5CD4413MQC, 5CD4413MVR, 5CD4413MR9, 5CD4413MWB, 5CD4413MW9, 5CD4413MS0, 5CD4413MTR, 5CD4413MWP, 5CD4413MPZ, 5CD4413MSJ, 5CD4413MVX, 5CD4413MQS, 5CD4413MN1, 5CD4411H1Q, 5CD4413MQD, 5CD4413MTW, 5CD4413MT1, 5CD4413MQG, 5CD4413MS8, 5CD4413MS9, 5CD4413MQ6, 5CD4413MRK, 5CD4413MT9, 5CD4413MSK, 5CD4413MSH, 5CD4413MVT, 5CD4413MPP, 5CD4413MNH, 5CD4413MR4, 5CD4413MPN, 5CD4411H1G, 5CD4413MP0, 5CD4411H1K, 5CD4413MW1, 5CD4413MT6, 5CD4413MNW, 5CD4413MN0, 5CD4411H1T, 5CD4413MN6, 5CD4413MSR, 5CD4413MNV, 5CD4411H1F, 5CD4411H1N, 5CD4411H1M, 5CD4413MNJ, 5CD4413MQF, 5CD4413MWJ, 5CD4411H19, 5CD4413MRP, 5CD4413MNS, 5CD4413MPQ, 5CD4413MMZ, 5CD4413MWW, 5CD4413MPR, 5CD4413MRJ, 5CD4413MV9, 5CD4413MMV, 5CD4413MSX, 5CD4413MSP, 5CD4411H1R, 5CD4413MT4, 5CD4411H1C, 5CD4413MVY, 5CD4413MPB, 5CD4413MN2, 5CD4411H1J, 5CD4411H1S, 5CD4413MVW, 5CD4413MX4, 5CD4413MSN, 5CD4413MTB, 5CD4411H1B, 5CD4413MW2, 5CD4413MTD, 5CD4413MR0, 5CD4413MQJ, 5CD4413MT0, 5CD4413MQ4, 5CD4413MQY, 5CD4413MTG, 5CD4413MVS, 5CD4411H1L, 5CD4413MPK, 5CD4413MV3, 5CD4413MSQ, 5CD4413MWG, 5CD4413MSM, 5CD4413MVG, 5CD4413MQ1, 5CD4413MWL, 5CD4413MWK, 5CD4413MX3, 5CD4413MW7, 5CD4413MWM, 5CD4413MRR, 5CD4413MTN, 5CD4413MPY, 5CD4413MW8, 5CD4413MSL, 5CD4413MWY, 5CD4413MV7, 5CD4413MNG, 5CD4413MTF, 5CD4413MTT, 5CD4413MS2, 5CD4413MWD, 5CD4413MT7, 5CD4413MPT, 5CD4413MW0, 5CD4413MT2, 5CD4413MMX, 5CD4413MQ2, 5CD4413MV4, 5CD4413MPW, 5CD4413MP8, 5CD4413MVQ, 5CD4413MRL, 5CD4413MRT, 5CD4413MNX, 5CD4413MST, 5CD4413MQW, 5CD4413MPV, 5CD4413MV1, 5CD4413MVB, 5CD4413MP3, 5CD4413MQX, 5CD4413MVP, 5CD4413MV8, 5CD4413MR3, 5CD4413MTX, 5CD4413MMW, 5CD4413MSB, 5CD4413MW4, 5CD4413MWT, 5CD4413MS6, 5CD4413MR2, 5CD4413MVN, 5CD4413MS1, 5CD4413MSG, 5CD4413MWN, 5CD4413MWF, 5CD4413MSW, 5CD4413MWQ, 5CD4413MNZ, 5CD4413MVC, 5CD4413MWS, 5CD4413MRC, 5CD4413MX2, 5CD4413MRV, 5CD4413MS4, 5CD4413MP6, 5CD4413MQZ, 5CD4413MSD, 5CD4413MTY, 5CD4413MQT, 5CD4413MQK, 5CD4413MR8, 5CD4413MTS, 5CD4413MTH, </w:t>
            </w:r>
            <w:r w:rsidRPr="000840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5CD4413MPM, 5CD4413MQB, 5CD4413MPL, 5CD4413MRY, 5CD4413MS3, 5CD4413MV6, 5CD4413MNQ, 5CD4413MPS, 5CD4413MRM, 5CD4413MPX, 5CD4413MRQ, 5CD4413MN5, 5CD4413MQ0, 5CD4413MNT, 5CD4413MNY, 5CD4413MQR, 5CD4413MVK, 5CD4413MQP, 5CD4413MV5, 5CD4413MQL, 5CD4413MV2, 5CD4413MRX, 5CD4413MW6, 5CD4413MQN, 5CD4413MRG, 5CD4413MQQ, 5CD4413MNK, 5CD4413MWX, 5CD4413MVV, 5CD4413MRN, 5CD4413MR6, 5CD4413MTZ, 5CD4413MT3, 5CD4413MMY, 5CD4413MWC, 5CD4413MQM, 5CD4413MRS, 5CD4413MPH, 5CD4413MVL, 5CD4413MSV, 5CD4413MND, 5CD4413MSZ, 5CD4413MR7, 5CD4413MRD, 5CD4413MVJ, 5CD4413MSF, 5CD4413MN3, 5CD4413MQV, 5CD4413MNB, 5CD4413MP5, 5CD4413MSY, 5CD4413MNP, 5CD4413MTJ, 5CD4413MVF, 5CD4413MVM, 5CD4413MNF, 5CD4413MSC, 5CD4413MNL, 5CD4413MTP, 5CD4413MRH, 5CD4413MMS, 5CD4413MR5, 5CD4413MX1, 5CD4413MTQ, 5CD4413MNM, 5CD4413MN8, 5CD4413MTL, 5CD4413MQ9, 5CD4413MTC, 5CD4413MNC, 5CD4413MPD, 5CD4413MN7, 5CD4413MP4, 5CD4413MQH, 5CD4413MN9, 5CD4413MT8, 5CD4413MQ5, 5CD4413MPG, 5CD4413MRF, 5CD4413MQ7, 5CD4413MRB, 5CD4413MTM, 5CD4413MP2, 5CD4413MN4, 5CD4413MP1, 5CD4413MVH, 5CD4413MNN,</w:t>
            </w:r>
          </w:p>
          <w:p w14:paraId="74207267" w14:textId="7AAA25D7" w:rsidR="00FE1011" w:rsidRPr="000840F7" w:rsidRDefault="00FE1011" w:rsidP="002042CE">
            <w:pPr>
              <w:spacing w:line="256" w:lineRule="auto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0840F7" w:rsidRPr="000840F7" w14:paraId="0DDE42CA" w14:textId="77777777" w:rsidTr="000840F7">
        <w:tc>
          <w:tcPr>
            <w:tcW w:w="59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AB48F" w14:textId="0C2B1CD4" w:rsidR="00FE1011" w:rsidRPr="000840F7" w:rsidRDefault="00FE1011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DB48E" w14:textId="3D9C94E2" w:rsidR="00FE1011" w:rsidRPr="000840F7" w:rsidRDefault="003F04E9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Laptop HP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EliteBook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735 G5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486ED" w14:textId="55E8D4AA" w:rsidR="00FE1011" w:rsidRPr="000840F7" w:rsidRDefault="003F04E9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60E46" w14:textId="44DA8605" w:rsidR="00FE1011" w:rsidRPr="000840F7" w:rsidRDefault="003F04E9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5CG93547WW, 5CG93547X4, 5CG93547Y7, 5CG93547Y5, 5CG93547XG, 5CG93547YJ, 5CG93547YB, 5CG93547YF, 5CG93547W6, 5CG93547X1, 5CG9352VG3, 5CG93547Y9, 5CG93547YL, 5CG93547WH, 5CG93547WT, 5CG93547WX, 5CG93547XL, 5CG93547Y3, 5CG93547WQ, 5CG93547XN, 5CG93547WD, 5CG93547WF, 5CG93547XD, 5CG93547XK, 5CG93547XX, 5CG93547W9, 5CG93547YM, 5CG93547WJ, 5CG93547XZ, 5CG93547XQ, 5CG93547X0, 5CG93547YG, 5CG93547W7, 5CG93547YN, 5CG93547XM, 5CG93547YH, 5CG93547X3, 5CG93547XJ, 5CG93547X7, 5CG93547XR, 5CG93547XF, 5CG93547XT, 5CG93547Y4, 5CG93547Y6, 5CG93547X8, 5CG93547W5, 5CG93547XV, 5CG93547W8, 5CG93547YK, 5CG93547WP, 5CG93547X9, 5CG93547XB, 5CG93547Y8, 5CG93547XP, 5CG93547WL, 5CG93547X2, 5CG93547XH, 5CG93547WS, 5CG93547YP, 5CG93547WZ, 5CG93547WM, 5CG93547Y2, 5CG93547WK, 5CG93547XC, 5CG93547XW, 5CG93547WN, 5CG93547YC, 5CG93547WB, 5CG93547X6, 5CG93547Y1, 5CG93547X5, 5CG93547XY, 5CG93547WV, 5CG93547WR, 5CG93547XS, 5CG93547WC, 5CG93547YD, 5CG93547WG, 5CG93547YQ, 5CG93547Y0,</w:t>
            </w:r>
          </w:p>
        </w:tc>
      </w:tr>
      <w:tr w:rsidR="000840F7" w:rsidRPr="000840F7" w14:paraId="7E3BFDF6" w14:textId="77777777" w:rsidTr="000840F7">
        <w:tc>
          <w:tcPr>
            <w:tcW w:w="59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4EB11" w14:textId="6CFD986D" w:rsidR="00FE1011" w:rsidRPr="000840F7" w:rsidRDefault="00FE1011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90B5D" w14:textId="77777777" w:rsidR="003F04E9" w:rsidRPr="000840F7" w:rsidRDefault="003F04E9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Laptop HP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EliteBook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735 G6</w:t>
            </w:r>
          </w:p>
          <w:p w14:paraId="11AAC10C" w14:textId="3EA801B6" w:rsidR="00FE1011" w:rsidRPr="000840F7" w:rsidRDefault="00FE1011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CA2FA" w14:textId="56B4141C" w:rsidR="00FE1011" w:rsidRPr="000840F7" w:rsidRDefault="00044670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7412B" w14:textId="0E544303" w:rsidR="00FE1011" w:rsidRPr="000840F7" w:rsidRDefault="003F04E9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5CG0348NCQ, 5CG0348NCB, 5CG0348NDR, 5CG0348NF5, 5CG0348NBQ, 5CG0348NDC, 5CG0348NC8, 5CG0348NC7, 5CG0348NBS, 5CG0348NBF, 5CG0348NCZ, 5CG0348NCF, 5CG0348ND1, 5CG0348NF6, 5CG0348NBN, 5CG0348NC0, 5CG0348NBL, 5CG0348NDF, 5CG0348ND5, 5CG0348NDD, 5CG0348NC4, 5CG0348NBK, 5CG0348NF3, 5CG0348NC2, 5CG0348NBZ, 5CG0348NBT, 5CG0348NCW, 5CG0348NBY,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5CG0348NDW, 5CG0348ND8, 5CG0348NDK, 5CG0348NCT, 5CG0348NDT, 5CG0348NDS, 5CG0348NDZ, 5CG0348NDX, 5CG0348NDG, 5CG0348NCH, 5CG0348NBV, 5CG0348NF2, 5CG0348NCY, 5CG0348NC9, 5CG0348NCC, 5CG0348NDN, 5CG0348ND3, 5CG0348NC6, 5CG0348NCL, 5CG0348NBW, 5CG0348ND9, 5CG0348NDL, 5CG0348NBB, 5CG0348NCX, 5CG0348NDJ, 5CG0348NC5, 5CG0348NBG, 5CG0348NDQ, 5CG0348NF0, 5CG0348NCN, 5CG0348NCP, 5CG0348NDB, 5CG0348NC3, 5CG0348ND7, 5CG0348NF1, 5CG0348NCG, 5CG0348ND4, 5CG0348NBX, 5CG0348NC1, 5CG0348NDH, 5CG0348ND0, 5CG0348NBD, 5CG0348ND6, 5CG0348NBJ, 5CG0348NBC, 5CG0348NBH, 5CG0348NCJ, 5CG0348NBR, 5CG0348NCM, 5CG0348NCS, 5CG0348NDP, 5CG0348NCV, 5CG0348NDY, 5CG0348NDV, 5CG0348NBM, 5CG0348NCR, 5CG0348NBP, 5CG0348NF4, 5CG0348NCK, 5CG0348NDM, 5CG0348NCD, 5CG0348ND2,</w:t>
            </w:r>
          </w:p>
        </w:tc>
      </w:tr>
      <w:tr w:rsidR="000840F7" w:rsidRPr="000840F7" w14:paraId="0D8B6549" w14:textId="77777777" w:rsidTr="000840F7">
        <w:tc>
          <w:tcPr>
            <w:tcW w:w="594" w:type="dxa"/>
            <w:tcBorders>
              <w:top w:val="nil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AC392" w14:textId="57CD7C44" w:rsidR="00FE1011" w:rsidRPr="000840F7" w:rsidRDefault="00FE1011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DA5F6" w14:textId="0722A718" w:rsidR="00FE1011" w:rsidRPr="000840F7" w:rsidRDefault="003F04E9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Laptop HP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Elitebook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835 G10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493C0" w14:textId="6857F872" w:rsidR="00FE1011" w:rsidRPr="000840F7" w:rsidRDefault="00044670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FD355" w14:textId="258FB282" w:rsidR="00FE1011" w:rsidRPr="000840F7" w:rsidRDefault="00044670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5CG3350L0D, 5CG3350L05, 5CG3350KVY, 5CG3350KQ9, 5CG3350KPX, 5CG3350KQZ, 5CG3350KWF, 5CG3350KV1, 5CG3350KWH, 5CG3350KR5, 5CG3350KRS, 5CG3350KS4, 5CG3350KQM, 5CG3350KRF, 5CG3350KRV, 5CG3350KRG, 5CG3350KRK, 5CG3350KTS, 5CG3350KWS, 5CG3350KR4, 5CG3350KWD, 5CG3350KPT, 5CG3350KQB, 5CG3350KPP, 5CG3350KTW, 5CG3350KVJ, 5CG3350KQW, 5CG3350KT6, 5CG3350KPR, 5CG3350KVG, 5CG3350L07, 5CG3350KWG, 5CG3350KV5, 5CG3350KVF, 5CG3350KZC, 5CG3350KWK, 5CG3350KZ2, 5CG3350KW2, 5CG3350KWT, 5CG3350KZ4, 5CG3350L04, 5CG3350KW3, 5CG3350L0K, 5CG3350KVH, 5CG3350KVL, 5CG3350KSD, 5CG3350KR7, 5CG3350KSM, 5CG3350KQS, 5CG3350KV0, 5CG3350L23, 5CG3350KT8, 5CG3350KSR, 5CG3350KS7, 5CG3350KR1, 5CG3350KPQ, 5CG3350KTY, 5CG3350KQL, 5CG3350KQH, 5CG3350KPN, 5CG3350KVZ, 5CG3350KQ8, 5CG3350KQN, 5CG3350KWN, 5CG3350KZT, 5CG3350KSH, 5CG3350KTH, 5CG3350KTP, 5CG3350KW7, 5CG3350L02, 5CG3350KZG, 5CG3350L1H, 5CG3350L1J, 5CG3350KTK, 5CG3350KZP, 5CG3350KRT, 5CG3350L0C, 5CG3350KWY, 5CG3350KZH, 5CG3350KSP, 5CG3350KVV, 5CG3350KWP, 5CG3350KT7, 5CG3350KT4, 5CG3350KPY, 5CG3350KQG, 5CG3350KSS, 5CG3350KZK, 5CG3350KQ2, 5CG3350L25, 5CG3350KZS, 5CG3350KVM, 5CG3350KZR, 5CG3350L1Z, 5CG3350KVQ, 5CG3350KS6, 5CG3350L0B, 5CG3350KR8, 5CG3350KQK, 5CG3350KQT, 5CG3350KZW, 5CG3350KTX, 5CG3350KRZ, 5CG3350KVB, 5CG3350KV7, 5CG3350KS9, 5CG3350KV4, 5CG3350KZM, 5CG3350KWX, 5CG3350KRN, 5CG3350KRW, 5CG3350KRJ, 5CG3350KVP, 5CG3350KV8, 5CG3350KTL, 5CG3350KWC, 5CG3350KT5, 5CG3350KTN, 5CG3350KVS, 5CG3350KQF, 5CG3350KW8, 5CG3350KSL, 5CG3350L1T, 5CG3350L0J, 5CG3350KSQ, 5CG3350KQP, 5CG3350KQ5, 5CG3350KSX, 5CG3350KT0, 5CG3350L1S, 5CG3350KZY, 5CG3350KS8, 5CG3350KT3, 5CG3350KQR, 5CG3350KWV, 5CG3350L1F, 5CG3350KRM, 5CG3350KRL, 5CG3350KQ1, 5CG3350KWR,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5CG3350L26, 5CG3350KZN, 5CG3350L1P, 5CG3350KS1, 5CG3350L1L, 5CG3350KYZ, 5CG3350L1X, 5CG3350L1W, 5CG3350KZF, 5CG3350L15, 5CG3350KWL, 5CG3350KW4, 5CG3350KWW, 5CG3350KS5, 5CG3350KTD, 5CG3350KWM, 5CG3350KZJ, 5CG3350KTJ, 5CG3350KRB, 5CG3350L19, 5CG3350L16, 5CG3350KQ4, 5CG3350L17, 5CG3350KZ7, 5CG3350L06, 5CG3350KVC, 5CG3350KW0, 5CG3350KZQ, 5CG3350KZD, 5CG3350L01, 5CG3350KRQ, 5CG3350KTV, 5CG3350KZZ, 5CG3350KW9, 5CG3350KTR, 5CG3350KV3, 5CG3350KWJ, 5CG3350KTQ, 5CG3350KSZ, 5CG3350L22, 5CG3350KS3, 5CG3350KTC, 5CG3350L1B, 5CG3350L09, 5CG3350KZL, 5CG3350L1C, 5CG3350KVK, 5CG3350L00, 5CG3350KT9, 5CG3350KPW, 5CG3350KX0, 5CG3350KS2, 5CG3350KPL, 5CG3350KZ8, 5CG3350KVW, 5CG3350KSJ, 5CG3350KSB, 5CG3350KT1, 5CG3350KR0, 5CG3350KQ0, 5CG3350KR3, 5CG3350KQD, 5CG3350KRH, 5CG3350L21, 5CG3350KTF, 5CG3350KSY, 5CG3350KST, 5CG3350KV6, 5CG3350KR6, 5CG3350L1R, 5CG3350KQC, 5CG3350KV9, 5CG3350KZ5, 5CG3350KPS, 5CG3350L03, 5CG3350L0F, 5CG3350KWZ, 5CG3350KZ0, 5CG3350L1N, 5CG3350KTB, 5CG3350L1K, 5CG3350L1G, 5CG3350KVD, 5CG3350KPV, 5CG3350KZV, 5CG3350L20, 5CG3350KQJ, 5CG3350KZX, 5CG3350KVX, 5CG3350KPZ, 5CG3350KWB, 5CG3350L1M, 5CG3350KRC, 5CG3350KWQ, 5CG3350KSV, 5CG3350KQ7, 5CG3350KQY, 5CG3350KTT, 5CG3350KQV, 5CG3350KZ9, 5CG3350KW1, 5CG3350KSK, 5CG3350L1Q, 5CG3350KZ3, 5CG3350L0G, 5CG3350KVN, 5CG3350KZB, 5CG3350KW6, 5CG3350KZ1, 5CG3350L18, 5CG3350KTZ, 5CG3350L1V, 5CG3350KW5, 5CG3350L24, 5CG3350L1Y, 5CG3350KQX, 5CG3350L0H, 5CG3350L08, 5CG3350KVR, 5CG3350KV2, 5CG3350KTM, 5CG3350KRX, 5CG3350KRY, 5CG3350KQ3, 5CG3350KSF, 5CG3350KSC, 5CG3350KVT, 5CG3350KRP, 5CG3350L1D, 5CG3350KR2, 5CG3350KSG, 5CG3350KRD, 5CG3350KQQ, 5CG3350KR9, 5CG3350KS0, 5CG3350KQ6, 5CG3350KTG, 5CG3350KT2, 5CG3350KSN, 5CG3350KZ6, 5CG3350KPM, 5CG3350KSW, 5CG3350KRR</w:t>
            </w:r>
          </w:p>
        </w:tc>
      </w:tr>
      <w:tr w:rsidR="000840F7" w:rsidRPr="000840F7" w14:paraId="0864FBE2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D17E4" w14:textId="0125217C" w:rsidR="00044670" w:rsidRPr="000840F7" w:rsidRDefault="00044670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A7506" w14:textId="327D53A7" w:rsidR="00044670" w:rsidRPr="000840F7" w:rsidRDefault="00044670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Laptop Lenovo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ThinkPad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L13 Gen4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82FEE" w14:textId="048D6B7D" w:rsidR="00044670" w:rsidRPr="000840F7" w:rsidRDefault="00044670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3CBFA" w14:textId="04052D7C" w:rsidR="00044670" w:rsidRPr="000840F7" w:rsidRDefault="00044670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PW0BFJVM, PW0BFJTW, PW0BFJVK, PW0BFJVF, PW0BFJVQ, PW0BFJVC, PW0BFJV5, PW0BFJV8, PW0BFJV3, PW0BFJVB, PW0BFJVG, PW0BFJTY, PW0BFJVA, PW0BFJV0, PW0BFJVD, PW0BFJV1, PW0BFJV4, PW0BFJVE, PW0BFJVN, PW0BFJV6, PW0BFJVP, PW0BFJVJ, PW0BFJV9, PW0BFJV2, PW0BFJTX, PW0BFJTZ, PW0BFJTV, PW0BFJVL, PW0BFJV7, PW0BFJVH</w:t>
            </w:r>
          </w:p>
        </w:tc>
      </w:tr>
      <w:tr w:rsidR="000840F7" w:rsidRPr="000840F7" w14:paraId="422B9C1A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731C2" w14:textId="0882514A" w:rsidR="00044670" w:rsidRPr="000840F7" w:rsidRDefault="00044670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CCD53" w14:textId="43E5FAE7" w:rsidR="00044670" w:rsidRPr="000840F7" w:rsidRDefault="00044670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Laptop Lenovo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ThinkPad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X270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DA7B7" w14:textId="0CC27438" w:rsidR="00044670" w:rsidRPr="000840F7" w:rsidRDefault="00044670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80B04" w14:textId="6671786F" w:rsidR="00044670" w:rsidRPr="000840F7" w:rsidRDefault="00044670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PC0R3U6L, PC0R3U7A, PC0R3UAR, PC0R3U73, PC0R3UB4, PC0R3U7E, PC0R3UA7, PC0R3U6J, PC0R3UAW, PC0R3UB6, PC0R3U9J, PC0R3U7L, PC0R3U8L, PC0R3U6D, PC0R3U7U, PC0R3U91, PC0R3U7V, PC0R3U9Q, PC0R3U7R, PC0R3UAC, PC0R3U5W, PC0R3U7S, PC0R3U9S, PC0R3U7W, PC0R3U6A, PC0R3U7P, PC0R3U7N, PC0R3UA4,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PC0R3U7C, PC0R3U5R, PC0R3UAU, PC0R3U5U, PC0R3U5V, PC0R3UAP, PC0R3U9H, PC0R3U8S, PC0R3U61, PC0R3U8A, PC0R3U6N, PC0R3U8Q, PC0R3U6X, PC0R3U6W, PC0R3UB5, PC0R3U98, PC0R3UAK, PC0R3U6R, PC0R3U8T, PC0R3U7M, PC0R3U82, PC0R3UBB, PC0R3U6C, PC0R3U8D, PC0R3U9A, PC0R3U7K, PC0R3UAZ, PC0R3U67, PC0R3UB9, PC0R3U7Y, PC0R3U65, PC0R3U9V, PC0R3U9B, PC0R3U6F, PC0R3U80, PC0R3U8M, PC0R3UAJ, PC0R3UB7, PC0R3UAD, PC0R3U9E, PC0R3U9R, PC0R3U7H, PC0R3UAS, PC0R3U60, PC0R3U94, PC0R3U9C, PC0R3U7D, PC0R3U99, PC0R3U8P, PC0R3U8B, PC0R3U62, PC0R3U6P, PC0R3U87, PC0R3UAY, PC0R3U9N, PC0R3UB2, PC0R3U9P, PC0R3UA9, PC0R3U8W, PC0R3U70, PC0R3U7Z, PC0R3U5Q, PC0R3UA6, PC0R3U8C, PC0R3U9L, PC0R3U6Z, PC0R3U7Q, PC0R3UAM, PC0R3U9D, PC0R3U85, PC0R3U8Y, PC0R3U96, PC0R3U64, PC0R3UAB, PC0QW0GE, PC0R3U9G, PC0R3UB1, PC0R3U8N, PC0R3U8V, PC0R3U6E, PC0R3U76, PC0R3U9T, PC0R3U6U, PC0R3U6V, PC0R3U9X, PC0R3U71, PC0R3UA8, PC0R3U8R, PC0R3U68, PC0R3U5S, PC0R3U5M, PC0R3UA2, PC0R3U7X, PC0R3U92, PC0R3U8G, PC0R3U6Y, PC0R3U81, PC0R3U5T, PC0R3U6S, PC0R3U6G, PC0R3U9K, PC0R3U5Z, PC0R3UAF, PC0R3U7F, PC0R3U95, PC0R3U69, PC0R3U6K, PC0R3U9W, PC0R3U5P, PC0R3U8J, PC0R3U8Z, PC0R3U97, PC0R3UAN, PC0R3U5Y, PC0R3UBA, PC0R3U74, PC0R3U8E, PC0R3U77, PC0R3UAE, PC0R3U6B, PC0R3UA0, PC0R3U7B, PC0R3U84, PC0R3U90, PC0R3U89, PC0R3U9Y, PC0R3U7J, PC0R3UAL, PC0R3U6T, PC0R3UAQ, PC0R3UAA, PC0R3U72, PC0R3U5X, PC0R3U88, PC0R3U79, PC0R3U6Q, PC0R3U9U, PC0R3U9Z, PC0R3U83, PC0R3UAH, PC0R3U8F, PC0R3U7T, PC0R3U86, PC0R3U6M, PC0R3U8H, PC0R3UA1, PC0R3UAT, PC0R3U63, PC0R3U5N, PC0R3UA3, PC0R3UBC, PC0R3UAG, PC0R3UA5, PC0R3UB8, PC0R3U9F, PC0R3UAV, PC0R3U8U, PC0R3U66, PC0R3U78, PC0R3U75, PC0R3UB0, PC0R3UBD, PC0R3UAX</w:t>
            </w:r>
          </w:p>
        </w:tc>
      </w:tr>
      <w:tr w:rsidR="000840F7" w:rsidRPr="000840F7" w14:paraId="458B823D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F941A" w14:textId="0A75430D" w:rsidR="00044670" w:rsidRPr="000840F7" w:rsidRDefault="00044670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18E74" w14:textId="7F0A3ECE" w:rsidR="00044670" w:rsidRPr="000840F7" w:rsidRDefault="00044670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Laptop Lenovo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ThinkPad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X280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A5EC" w14:textId="2F91A0DA" w:rsidR="00044670" w:rsidRPr="000840F7" w:rsidRDefault="00044670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427E6" w14:textId="04BFF422" w:rsidR="00044670" w:rsidRPr="000840F7" w:rsidRDefault="00044670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PC0Z3VS5, PC0Z3VS4, PC0Z3VR8, PC0Z3VTA, PC0Z3VXH, PC0Z3VWK, PC0Z3VW8, PC0Z3VTN, PC0Z3VR7, PC0Z3VRE, PC0Z3VSB, PC0Z3VRP, PC0Z3VST, PC0Z3VU4, PC0Z3VWU, PC0Z3VU5, PC0Z3VS0, PC0Z3VVG, PC0Z3VQS, PC0Z3VUU, PC0Z3VWL, PC0Z3VU3, PC0Z3VUB, PC0Z3VQY, PC0Z3VTM, PC0Z3VXT, PC0Z3VVJ, PC0Z3VV6, PC0Z3VQP, PC0Z3VVS, PC0Z3VXL, PC0Z3VRA, PC0Z3VWC, PC0Z3VRX, PC0Z3VW0, PC0Z3VU2, PC0Z3VPW, PC0Z3VVY, PC0Z3VX7, PC0Z3VXY, PC0Z3VXP, PC0Z3VVV, PC0Z3VXA,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PC0Z3VS3, PC0Z3VSR, PC0Z3VQ3, PC0Z3VT6, PC0Z3VR4, PC0Z3VW1, PC0Z3VQV, PC0Z3VWE, PC0Z3VXF, PC0Z3VX2, PC0Z3VQ8, PC0Z3VT2, PC0Z3VX1, PC0Z3VW6, PC0Z3VQK, PC0Z3VWN, PC0Z3VW3, PC0Z3VWY, PC0Z3VS1, PC0Z3VTL, PC0Z3VRM, PC0Z3VWM, PC0Z3VPV, PC0Z3VPX, PC0Z3VPZ, PC0Z3VQ1, PC0Z3VQ2, PC0Z3VQ5, PC0Z3VQA, PC0Z3VQC, PC0Z3VQD, PC0Z3VQE, PC0Z3VQG, PC0Z3VQH, PC0Z3VQL, PC0Z3VQM, PC0Z3VQQ, PC0Z3VQT, PC0Z3VQX, PC0Z3VQZ, PC0Z3VR0, PC0Z3VR1, PC0Z3VR2, PC0Z3VR3, PC0Z3VR5, PC0Z3VR9, PC0Z3VRB, PC0Z3VRC, PC0Z3VRF, PC0Z3VRG, PC0Z3VRH, PC0Z3VRJ, PC0Z3VRK, PC0Z3VRL, PC0Z3VRR, PC0Z3VRS, PC0Z3VRT, PC0Z3VRU, PC0Z3VRV, PC0Z3VRW, PC0Z3VRY, PC0Z3VS2, PC0Z3VS6, PC0Z3VS7, PC0Z3VS8, PC0Z3VS9, PC0Z3VSA, PC0Z3VSC, PC0Z3VSD, PC0Z3VSE, PC0Z3VSF, PC0Z3VSH, PC0Z3VSJ, PC0Z3VSK, PC0Z3VSL, PC0Z3VSM, PC0Z3VSN, PC0Z3VSP, PC0Z3VSQ, PC0Z3VSV, PC0Z3VSZ, PC0Z3VT3, PC0Z3VT4, PC0Z3VT5, PC0Z3VT7, PC0Z3VT8, PC0Z3VT9, PC0Z3VTB, PC0Z3VTC, PC0Z3VTD, PC0Z3VTE, PC0Z3VTF, PC0Z3VTG, PC0Z3VTH, PC0Z3VTJ, PC0Z3VTK, PC0Z3VTP, PC0Z3VTS, PC0Z3VTU, PC0Z3VTV, PC0Z3VTW, PC0Z3VTX, PC0Z3VTY, PC0Z3VTZ, PC0Z3VU0, PC0Z3VU1, PC0Z3VU6, PC0Z3VU7, PC0Z3VU9, PC0Z3VUC, PC0Z3VUD, PC0Z3VUE, PC0Z3VUF, PC0Z3VUG, PC0Z3VUH, PC0Z3VUJ, PC0Z3VUK, PC0Z3VUL, PC0Z3VUM, PC0Z3VUN, PC0Z3VUP, PC0Z3VUS, PC0Z3VUT, PC0Z3VUV, PC0Z3VUX, PC0Z3VUY, PC0Z3VUZ, PC0Z3VV0, PC0Z3VV4, PC0Z3VV5, PC0Z3VV7, PC0Z3VV8, PC0Z3VV9, PC0Z3VVA, PC0Z3VVB, PC0Z3VVC, PC0Z3VVD, PC0Z3VVE, PC0Z3VVF, PC0Z3VVK, PC0Z3VVL, PC0Z3VVN, PC0Z3VVP, PC0Z3VVQ, PC0Z3VVT, PC0Z3VVU, PC0Z3VVX, PC0Z3VW2, PC0Z3VW5, PC0Z3VW7, PC0Z3VW9, PC0Z3VWD, PC0Z3VWF, PC0Z3VWG, PC0Z3VWH, PC0Z3VWJ, PC0Z3VWP, PC0Z3VWQ, PC0Z3VWR, PC0Z3VWS, PC0Z3VWT, PC0Z3VWV, PC0Z3VWW, PC0Z3VWX, PC0Z3VWZ, PC0Z3VX3, PC0Z3VX4, PC0Z3VX5, PC0Z3VX6, PC0Z3VX9, PC0Z3VXB, PC0Z3VXC, PC0Z3VXD, PC0Z3VXE, PC0Z3VXK, PC0Z3VXM, PC0Z3VXN, PC0Z3VXQ, PC0Z3VXS, PC0Z3VXW, PC0Z3VXZ, PC0Z3VW4, PC0Z3VSW, PC0Z3VV2, PC0Z3VTT, PC0Z3VT1, PC0Z3VQ4, PC0Z3VX0, PC0Z3VSG, PC0Z3VQ0, PC0Z3VQF, PC0Z3VQJ, PC0Z3VSU, PC0Z3VSX, PC0Z3VT0, PC0Z3VTQ, PC0Z3VUA, PC0Z3VV3, PC0Z3VVZ, PC0Z3VWB, PC0Z3VQ7, PC0Z3VX8, PC0Z3VXR, PC0Z3VXV</w:t>
            </w:r>
          </w:p>
        </w:tc>
      </w:tr>
      <w:tr w:rsidR="000840F7" w:rsidRPr="000840F7" w14:paraId="00030EB6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12A47" w14:textId="4F9A0D6B" w:rsidR="00044670" w:rsidRPr="000840F7" w:rsidRDefault="00044670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FD91B" w14:textId="085CC5F4" w:rsidR="00044670" w:rsidRPr="000840F7" w:rsidRDefault="00044670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Monitor HP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EliteDisplay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E232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8CF8E" w14:textId="7A3626AA" w:rsidR="00044670" w:rsidRPr="000840F7" w:rsidRDefault="001B3CB0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F3FE4" w14:textId="25ABDDFE" w:rsidR="00044670" w:rsidRPr="000840F7" w:rsidRDefault="00044670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CN45301JSX, CN45301JRG, CN453106XR, CN45301JV2, CN45301J4K, CN45301HS4, CN453106YK, CN46420X76, CN453106WT, CN45301JSF, CN45301JQY, CN45301JWF, CN45301K08, CN45301JS8, CN45301JWX, CN45301JSH,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CN45301JRJ, CN45301JR4, CN45301JSM, CN45301JSC, CN45301JR2, CN45301JWD, CN45301JTT, CN45301JSG, CN45301JQW, CN45301JW4, CN45301JV9, CN453106XS, CN45301HS0, CN45301JWQ, CN4531077H, CN45301HSK, CN45381HSH, CN45301JVB, CN45450FZ0, CN453106X4, CN453106WS, CN45301JQZ, CN45301JTV, CN453106XN, CN45301JVD, CN45301JSZ, CN453106WC, CN45450HF7, CN453106XJ, CN45301HT1, CN453106MK, CN45301JT6, CN453106X8, CN45301JVZ, CN45301JSQ, CN45301JRM, 3CQ6011B92, CN453106VN, CN45370WZ9, CN453106WL, CN45301JRB, CN45301JVC, CN45301JVQ, CN45301JSK, CN453106X7, CN45301JSP, CN46290VKX, CN45301JV8, CN45301JR5, CN45301JVS, CN453106XH, CN45301JRL, CN454811CB, CN453903HQ, CN45301JQS, CN45301JWZ, CN45301JWC, CN453106XQ, CN45301HT0, CN453106WF, CN453106X1, CN45301JWK, CN45301HSN, CN453106XF, CN45301JVX, CN46180X9J, CN45301JTN, CN45301JR6, CN45301JTS, CN453106WK, CN453106YG, CN45301JRN, CN454508N0, CN45301JR7, CN453106VY, CN45301JTQ, CN45301JRV, CN453106YF, CN45301HSC, CN45301JV1, CN45350KDC, CN46180Z8V, CN453106X9, CN45270G1, CN45301JWN, CN45301JQV, CN45301JR0, CN45301HSM, CN45301K0V, CN453106VP, CN45301JS5, CN45360KTH, CN45301JWV, CN45301JW1, CN454811PN, CN45301HSZ, CN45301JSW, CN47060XD7, CN453106ZN, CN462909JR, CN45301JSB, CN45301HSH, CN45301JRT, CN45301HSP, CN453106W8, CN453106XP, CN45430272, CN45301JW6, CN45301HRN, CN453106WV, CN453106X6, CN45301JVN, CN453106XK, CN45301JT3, CN45301JV0, CN453106XM, CN453106WW, CN453106WZ, CN453106WN, CN453106YC, CN453106WR, CN45301JRD, CN453106WH, CN45301JWS, 3CQ62601XR, CN453106KV, CN45301JZW, CN45301JWM, CN45301K13, CN45360C2M, CN45301JVP</w:t>
            </w:r>
          </w:p>
        </w:tc>
      </w:tr>
      <w:tr w:rsidR="000840F7" w:rsidRPr="000840F7" w14:paraId="37C53F6B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58634" w14:textId="6401B333" w:rsidR="00044670" w:rsidRPr="000840F7" w:rsidRDefault="00044670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A4343" w14:textId="70EE0067" w:rsidR="00044670" w:rsidRPr="000840F7" w:rsidRDefault="00044670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Monitor HP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EliteDisplay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E243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30C4F" w14:textId="79F5F080" w:rsidR="00044670" w:rsidRPr="000840F7" w:rsidRDefault="00823F3B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C2648" w14:textId="47969186" w:rsidR="00044670" w:rsidRPr="000840F7" w:rsidRDefault="00823F3B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CNC9321J3D, CNK9201GQJ, CNK9201GT2, CNC9321J2X, CNC9321J2K, CNC9322Q1D, CNC9321KTG, CNK9201GQM, CNC9322Q1H, CNC9322Q2D, CNC9321J2R, CNC9321J2Q, CNC9321J2H, CNC9322Q26, CNC9321J2S, CNC9321KTN, CNK9201GQR, CNC9180SF0, CNC9321KT8, CNK9201GQS, CNK9201GR2, CNK9201GQH, CNC9322Q1V, CNK9201GR3, CNC9322Q22, CNC9321JBJ, CNC9321HNQ, CNC9321HN6, CNC9180T88, CNC9321HMN, CNC9322Q1S, CNK9201GQL, CNC9321HVZ, CNC9322Q18, CNC9322Q1Y, CNC9321HMT, CNC9322Q1W, CNC9180T7J, CNC9180TC1, CNC9192LG9, CNC9322Q2R, CNC9192LG2, CNC9322Q19, CNC9180TBS, CNC9322Q1Z, CNC9321HMG, CNC9180T89, CNC9322Q1X, CNC9321HMP, CNC9321JBF, CNC9322Q23, CNK9201GR0, CNC9321HN4, CNC9192LFM, CNC9180T82, CNC9192LDN, CNC9180T8H, CNC9180TCG, CNC9180SF7, CNC9180TCD, CNC9180T8S, CNK9201GSK, CNC9321HN0, CNC9321HNB, CNC9180SDS, CNC9180T87, CNC9180TBY, CNC9322Q2F, CNC9192LGG, CNC9322Q2Q, CNC9180T8B, CNC9322Q1F,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CNC9322Q2N, CNC9322Q1T, CNC9322Q1C, CNC9322Q29, CNC9322Q2K, CNC9322Q1B, CNC9322Q1M, CNC9322Q2L, CNC9322Q20, CNC9321HMB, CNC9322Q1R, CNC9192LDR, CNC9322Q2M, CNC9192LFX, CNC9192LFZ, CNC9192LFS, CNC9192LG1, CNC9180SC6, CNC9192LFT, CNC9192LGL, CNC9192LFW, CNC9180SDZ, CNC9180TBW, CNC9321HN2, CNC9180TCH, CNC9192LFH, CNC9192LGM, CNC9192LGF, CNC9180SF4, CNC9321JBK, CNC9321JBN, CNC9192LGB, CNC9180T7T, CNC9321HKD, CNC9321J04, CNC9180T8J, CNC9321HN7, CNC9192KN1, CNC9180SF1, CNC9180T7Y, CNK9201GQK, CNC9321HW0, CNC9321HM9, CNC9192LG4, CNC9180SF9, CNK9201GQW, CNC9180T8C, CNC9321HNM, CNC9180SDX, CNC9180SCX, CNC9180SF8, CNC9321HMJ, CNC9321HKH, CNC9321HKC, CNC9180T7V, CNC9321HVW, CNC9321HMK, CNK9201GQX, CNK9201GR4, CNC9180SCW, CNC9180SF3, CNC9321HMF, CNC9180T81, CNC9180T8R, CNK9201GR7, CNK9201GQQ, CNC9180T8D, CNK9132SFR, CNK9201GQT, CNK9132SFP, CNC9321HKG, CNK9201GQG, CNC9192LGJ, CNK9201GR1, CNK9132SFG, CNK9132SFS, CNK9201GQP, CNK9132SFF, CNK9201GR6, CNC9321HKM, CNK9201GQV, CNK9132SFQ, CNK9201GQN, CNC9180SCL, CNC9180TC9, CNC9192LG5, CNC9192LG0</w:t>
            </w:r>
          </w:p>
        </w:tc>
      </w:tr>
      <w:tr w:rsidR="000840F7" w:rsidRPr="000840F7" w14:paraId="751AD805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80912" w14:textId="30448E49" w:rsidR="00823F3B" w:rsidRPr="000840F7" w:rsidRDefault="00823F3B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0C4A4" w14:textId="71557B43" w:rsidR="00823F3B" w:rsidRPr="000840F7" w:rsidRDefault="00823F3B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Monitor Samsung LS23C65UDC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49DE6" w14:textId="60C9F607" w:rsidR="00823F3B" w:rsidRPr="000840F7" w:rsidRDefault="00823F3B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A3DA0" w14:textId="4B051137" w:rsidR="00823F3B" w:rsidRPr="000840F7" w:rsidRDefault="00823F3B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ZYWKHTPF700313, ZYWKHTLF902194, ZYWKHTLF700229, ZYWKHTLF902196, ZYWKHTLF902204, ZYWKHTLF902200, ZYWKHTLF902219, ZYWKHTLF902212, ZYWKHTLF700211, ZYWKHTLF902201, ZYWKHTLF902207, ZYWKHTLF700208, ZYWKHTLF700219F, ZYWKHTLF700221, ZYWKHTLF700172, ZYWKHTLF902177N, ZYWKHTLF700210Y, ZYWKHTLF500130P, ZYWKHTLF500124R, ZYWKHTLF700169, ZYWKHTLF500144, ZYWKHTLF700265, ZYWKHTLF500120, ZYWKHTLF700173, ZYWKHTLF700166, ZYWKHTLF700226, ZYWKHTLF601792X, ZYWKHTLF500119X, ZYWKHTLF700207, ZYWKHTLF601757, ZYWKHTLF601770, ZYWKHTLF500135, ZYWKHTLF500169, ZYWKHTLF700217, ZYWKHTLF700201, ZYWKHTLF601237, ZYWKHTLF601241, ZYWKHTLF700218, ZYWKHTLF700209, ZYWKHTLF601793, ZYWKHTLF500115, ZYWKHTLF500126, ZYWKHTLF700163, ZYWKHTLF902117, ZYWKHTLF700224, ZYWKHTLF601249, ZYWKHTLF601235, ZYWKHTLF601773, ZYWKHTLF500125, ZYWKHTLF700213, ZYWKHTLF700176, ZYWKHTLF700158, ZYWKHTLF902188, ZYWKHTLF601243, ZYWKHTLF902213, ZYWKHTLF500100, ZYWKHTLF602057, ZYWKHTLF902237, ZYWKHTLF602058, ZYWKHTLF500048, ZYWKHTPF700321, ZYWKHTPF700330, ZYWKHTLF500056, ZYWKHTPF700332, ZYWKHTPF700308, ZYWKHTPF700343, ZYWKHTLF602063, ZYWKHTPF700319, ZYWKHTLF900331, ZYWKHTLF901071, ZYWKHTPF700329, ZYWKHTLF602051, ZYWKHTLF602048, ZYWKHTLF602064, ZYWKHTLF602053, ZYWKHTPF700305, ZYWKHTLF900345, ZYWKHTLF500040, ZYWKHTLF601776,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ZYWKHTLF700186, ZYWKHTPF700345, ZYWKHTLF601258, ZYWKHTLF500121, ZYWKHTLF902221, ZYWKHTLF601263, ZYWKHTLF700193, ZYWKHTLF601238, ZYWKHTLF500074, ZYWKHTLF602062, ZYWKHTLF902186, ZYWKHTLF601764, ZYWKHTPF700306, ZYWKHTLF900346, ZYWKHTLF902215, ZYWKHTLF500071, ZYWKHTLF500095, ZYWKHTPF700341, ZYWKHTLF500134, ZYWKHTLF900338, ZYWKHTLF602052, ZYWKHTLF601331, ZYWKHTLF500131, ZYWKHTPF700362, ZYWKHTLF901066, ZYWKHTPF700338, ZYWKHTLF500108, ZYWKHTPF700318, ZYWKHTLF901067, ZYWKHTLF901050, ZYWKHTLF902191, ZYWKHTLF500132, ZYWKHTLF700165, ZYWKHTLF601251, ZYWKHTLF500099, ZYWKHTLF601784, ZYWKHTLF500058, ZYWKHTPF700346, ZYWKHTPF700323, ZYWKHTSFA00041F, ZYWKHTLF700156, ZYWKHTLF601252, ZYWKHTLF500107, ZYWKHTLF500057, ZYWKHTLF602055, ZYWKHTLF700189, ZYWKHTLF700214A, ZYWKHTLF602054, ZYWKHTPF700337, ZYWKHTPF700314, ZYWKHTLF601794, ZYWKHTLF601245, ZYWKHTLF700171, ZYWKHTLF700180, ZYWKHTLF601307, ZYWKHTLF500106, ZYWKHTLF700199, ZYWKHTPF700447, ZYWKHTLF500079</w:t>
            </w:r>
          </w:p>
        </w:tc>
      </w:tr>
      <w:tr w:rsidR="000840F7" w:rsidRPr="000840F7" w14:paraId="1A997EB0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E578A" w14:textId="5113496E" w:rsidR="00823F3B" w:rsidRPr="000840F7" w:rsidRDefault="00823F3B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1393A" w14:textId="6AC3B58C" w:rsidR="00823F3B" w:rsidRPr="000840F7" w:rsidRDefault="00823F3B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Monitor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Ilyama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XB2483HSU-B3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D35B8" w14:textId="1553A84D" w:rsidR="00823F3B" w:rsidRPr="000840F7" w:rsidRDefault="00823F3B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2B0E7" w14:textId="05F8A844" w:rsidR="00823F3B" w:rsidRPr="000840F7" w:rsidRDefault="00823F3B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1156412542562, 1156412542632, 1156412542560, 1156412441508, 1156412441503, 1156412441504, 1156412441505, 1156412542587, 1156412341705, 1156412441506, 1156412441507, 1156412341702, 1156412441092, 1156412342175, 1156412441082, 1156412542127, 1156412542134, 1156412542130, 1156412542048, 1156412542135, 1156412542136, 1156412542140, 1156412544081, 1156412542145, 1156412542131, 1156412542132, 1156412542133, 1156412542141, 1156412542137, 1156412542142, 1156412542128, 1156412544083, 1156412544082, 1156412542129, 1156412542144, 1156412542143, 1156412341661, 1156412341663, 1156412341659, 1156412341405, 1156412441586, 1156412341662, 1156412441587, 1156412341660, 1156412441541, 1156412441588, 1156412441544, 1156412341437, 1156412441583, 1156412441545, 1156412441585, 1156412341436, 1156412441542, 1156412341664, 1156412441589, 1156412341614, 1156412341615, 1156412341616, 1156412341560, 1156412341497, 1156412341476, 1156412341557, 1156412341799, 1156412341703, 1156412341795, 1156412342096, 1156412341798, 1156412341562, 1156412341559, 1156412341512, 1156412441685, 1156412441690, 1156412341797, 1156412542561, 1156412542633, 1156412542631, 1156412544266, 1156412441692, 1156412544268, 1156412544270, 1156412441691, 1156412341519, 1156412341499, 1156412342093, 1156412341794, 1156412441694, 1156412542634, 1156412542635, 1156412544265, 1156412542559,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1156412341699, 1156412341561, 1156412544267, 1156412542563, 1156412342097, 1156412341796, 1156412341558, 1156412341514, 1156412441693, 1156412542557, 1156412342168, 1156412441180, 1156412341697, 1156412544269, 1156412441091, 1156412441182, 1156412441181, 1156412342170, 1156412442155, 1156412544303, 1156412442156, 1156412442154, 1156412442158, 1156412442157, 1156412342092, 1156412342095, 1156412341706, 1156412342094, 1156412342169, 1156412342019, 1156412342014, 1156412342016, 1156412342171, 1156412342015, 1156412342172, 1156412341910, 1156412442153, 1156412342017, 1156412441405, 1156412544084, 1156412341914, 1156412341911, 1156412441404, 1156412544307, 1156412544080, 1156412441252, 1156412341913, 1156412441251, 1156412342018, 1156412441248, 1156412441250, 1156412441253, 1156412544304, 1156412544302, 1156412442269, 1156412544301, 1156412341618, 1156412544305, 1156412441249, 1156412542802, 1156412542151, 1156412542150, 1156412542804, 1156412341432, 1156412542799, 1156412542801, 1156412341431, 1156412441408, 1156412341619, 1156412441406, 1156412441407, 1156412441403, 1156412341916, 1156412341915, 1156412341434, 1156412441543, 1156412441540, 1156412542803, 1156412542800, 1156412341617</w:t>
            </w:r>
          </w:p>
        </w:tc>
      </w:tr>
      <w:tr w:rsidR="000840F7" w:rsidRPr="000840F7" w14:paraId="4F4A3FB0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B5A6B" w14:textId="6BF4E2AA" w:rsidR="00823F3B" w:rsidRPr="000840F7" w:rsidRDefault="00823F3B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88D84" w14:textId="519B91B8" w:rsidR="00823F3B" w:rsidRPr="000840F7" w:rsidRDefault="00823F3B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Monitor Lenovo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ThinkVision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T23i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9E834" w14:textId="51FA8C19" w:rsidR="00823F3B" w:rsidRPr="000840F7" w:rsidRDefault="00823F3B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573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DF845" w14:textId="58F487D3" w:rsidR="00823F3B" w:rsidRPr="000840F7" w:rsidRDefault="00823F3B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V300XKZD, V300XKZF, V300XL0C, V300XKZ7, V300XKZL, V300XL01, V300XKZM, V300XKZ9, V300YPFN, V300XL06, V300XL0W, V300YPDW, V300XL0L, V300XL2D, V300XKZV, V300XKZW, V300XL17, V300XL02, V300XKZR, V300XKZZ, V300XL03, V300XKZP, V300XKZY, V300XL0K, V300XKZX, V300YPFA, V300XL0F, V300XL2C, V300XL04, V300XL05, V300XL2B, V300XKZT, V300XL00, V300XL1T, V300XL1W, V300XCMT, V300XCN3, V300XCMX, V300X834, V300XLKK, V300X7P4, V300XCN6, V300X81W, V300XCMK, V300X826, V300XCMP, V300X836, V300XLL7, V300X81Z, V300XLKH, V300XCMH, V300XCMV, V300X83P, V300XCMB, V300XCNG, V300XLKT, V300X82N, V300X829, V300XD04, V300X820, V300XKZG, V300X835, V300X790, V300XCMG, V300XCN2, V300X822, V300XLLA, V300X83G, V300X81V, V300XCNB, V300XCZ9, V300X82X, V300X81X, V300XKZC, V300XKZN, V300XL0B, V300XKZ8, V300XKZ3, V300XKZ0, V300XKYZ, V300XKZA, V300XKZK, V300XKZ5, V300XCYX, V300XCMR, V300X82W, V300XLKY, V300XCZB, V300XCMC, V300X82Y, V300XCN8, V300X821, V300XLKX, V300XCNA, V300X832, V300XCML, V300XLKW, V300XLM2, V300XCMD, V300XD0C, V300X82H, V300XLLD, V300X837, V300X827, V300XLLG, V300X82L, V300XCYK, V300XCND, V300XLLN, V300X82Z, V300X83M, V300XLLL, V300X82B, V300X82M, V300X83D, V300XCYY, V300XKZ4, V300XLLW,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 xml:space="preserve">V300X83B, V300X83A, V300XCN7, V300X83R, V300X824, V300XLKN, V300XLLK, V300XLKM, V300XLLX, V300X83L, V300X856, V300YPDX, V300X82G, V301ZCH2, V30247RR, V301ZCH4, V301ZCMM, V301ZCN0, V30247R5, V30247R4, V301ZCFH, V301ZCHD, V30247V4, V30247T2, V3026LBL, V3026LKW, V3025B2P, V301ZCMP, V301ZCMT, V30247T7, V3025B38, V301ZCFM, V3026LL4, V30247TN, V301ZB5K, V30247R6, V301ZCHA, V30247RX, V301ZCMR, V301ZCHK, V30247TA, V30247RN, V3025B2C, V30247TM, V301ZCHR, V30247RA, V3026LL3, V30247RC, V301ZCMF, V301ZB3W, V3025B2K, V3026LKX, V30247R9, V30247T0, V30247RZ, V301ZCFD, V30247RB, V301ZCMY, V30247TF, V30247TK, V3025B3D, V30247T4, V301ZCH1, V301ZCMC, V3025B2G, V30247T1, V30247TH, V3025B2W, V3026LL0, V30247TR, V301ZCFB, V30247RD, V30247T3, V3026LL2, V30247RV, V3025B2D, V301ZCFG, V301ZCM9, V301ZCHB, V3026KV4, V3026LKZ, V30247RH, V301ZCHN, V3026KV0, V30247TL, V3025B37, V3025B2V, V3026LL1, V30247TG, V3025B29, V301ZCH7, V3026LBA, V301ZCGR, V3026LL5, V301ZCHM, V30247RW, V3026LKV, V301ZCMH, V30247T5, V3026LL6, V30247TD, V301ZCHH, V30247T9, V30247RT, V30247T6, V3025B3A, V301ZCP9, V30247T8, V3026LKY, V30247TC, V301ZCRN, V301ZCNM, V301ZCF6, V301ZB3X, V301ZCNL, V301ZCFX, V301ZCMB, V301ZCFK, V301ZCDG, V301ZCNG, V301ZCH0, V301ZCF9, V301ZB41, V301ZCMA, V301ZCMD, V301ZCFY, V301ZCNH, V301ZCMZ, V301ZCM8, V301ZCRP, V301ZCHF, V301ZCRD, V301ZCD4, V301ZCMW, V301ZCHC, V301ZCMX, V301ZCF2, V301ZCG1, V301ZCH6, V301ZCLW, V301ZCH5, V302CF5B, V301ZCD5, V30247PW, V301ZBT5, V301ZB4B, V30247PV, V301ZCCZ, V301ZB5Y, V302CF4D, V301ZCD0, V301ZB4A, V301ZCCY, V301ZCDF, V301ZBRP, V301ZB5L, V301ZCM1, V301ZCMV, V30247PZ, V301ZCLY, V301ZCM5, V301ZCN3, V301ZBRY, V301ZB7M, V301ZCDC, V301ZBRZ, V301ZCD9, V30247R2, V301ZB52, V301ZCF0, V302CF58, V301ZB5A, V301ZB5H, V30247PR, V301ZB4M, V302CF56, V301ZB4G, V302CF55, V301ZBT8, V302CF5C, V301ZCDW, V301ZB5V, V302CF44, V301ZCFF, V301ZCD3, V302CF51, V301ZBT4, V301ZCDH, V301ZB4X, V301ZB5W, V301ZCM6, V301ZCCP, V301ZB5F, V301ZB4W, V301ZB5T, V301ZCM4, V301ZCD1, V301ZCDP, V30247RY, V301ZCDA, V301ZCH9, V301ZB59, V301ZB46, V301ZCLZ, V301ZCN1, V301ZB49, V301ZCDX, V301ZCCM, V301ZCFP, V30247R0, V30247R8, V30247PX, V301ZCF8, V301ZB4P, V301ZCFN, V301ZCDT, V301ZCMK, V301ZCNB, V301ZB44, V301ZCML, V302CF59, V301ZB48, V30247R1, V301ZCF1, V301ZCHL, V30247V6, V301ZCGZ, V30247RF, V302CF4R, V301ZB3V, V301ZCHG, V301ZB47, V301ZCFC, V302CF4T, V301ZCDB, V301ZCF7, V30247RG, V301ZCM0, V301ZCCT, V301ZB56, V301ZCMG, V301ZCDM, V301ZB3Z, V301ZB5N, V301ZCNN, V301ZCD8, V30247RP, V301ZCDN, V301ZCN6, V301ZB4F, V301ZCN4, V300X83H, V300XCZ2, V300XLKZ, V300X830, V300X838, V300XCN1, V300X82K, V300XCZ1,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V300XLKC, V300XLL0, V300YPDY, V300XCMF, V300YPFF, V300XCN4, V300XCZN, V300XCNH, V300XCZA, V300YPFB, V300X82V, V300X83N, V300X83X, V300YPF6, V300YPF7, V300X828, V300X83C, V300XKZH, V300X82P, V300XLKF, V300YPFD, V300X833, V300X823, V300X82R, V300X83K, V300XCZ0, V300XCYH, V300XD06, V300XLLH, V300X82D, V300XCYZ, V300YPFC, V300YPF3, V300XLL8, V300XLL5, V300X82T, V300XCYL, V300YPF9, V300XLL9, V300YPFG, V300YPFL, V300XLL3, V300X839, V300XCNF, V300XLLR, V300YPF4, V300XLL2, V300XKZ1, V300XLLC, V300XCNL, V300XLLY, V300XLKP, V300XLLZ, V300XCMW, V300XCZ4, V300XLLB, V300XKZ6, V300YPF0, V300XCZ7, V300XCZG, V300XLKD, V300XCZM, V300XLLV, V300XLLT, V300YPF1, V300XLLP, V300XKZB, V300XCZ8, V300XLM0, V300XLL4, V300YPDZ, V300XCN5, V300XCZ5, V300XCZC, V300XCZ6, V300X83F, V300XLKG, V300XCZ3, V300XCZD, V300X831, V300X82A, V300X83W, V300X82C, V300XCYD, V300XLKL, V300XLKR, V300XLLF, V300XLL6, V300XCYF, V300YPF2, V30305FG, V300YPFM, V300XCN9, V300XCMY, V300XCYG, V300XLL1, V300X83T, V300XCMN, V300XCNC, V300X83V, V300XCMM, V300XLLM, V300XCN0, V300X81Y, V301ZCMN, V301ZCND, V301ZCN5, V301ZCDZ, V301ZCN8, V301ZCF4, V301ZCD2, V301ZCLV, V301ZB4V, V301ZB4D, V302CF4G, V301ZCDD, V301ZB58, V301ZCDV, V301ZCD7, V301ZCDK, V301ZBT3, V301ZB5M, V301ZCFL, V301ZCCW, V301ZB4L, V301ZB4K, V301ZCNP, V301ZB5G, V301ZCN9, V301ZB55, V301ZB5X, V301ZCM3, V301ZCDY, V301ZCCV, V301ZCCR, V302CF57, V301ZCFA, V302CF4A, V301ZCM7, V301ZCDL, V30247PM, V301ZB4C, V302CF50, V301ZB5C, V301ZCGY, V301ZCNF, V301ZB4Y, V301ZCNK, V301ZB4N, V301ZBT0, V301ZBRR, V301ZBT2, V301ZCNA, V304R0HD, V301ZB5D, V301ZB57, V301ZB4Z, V301ZCLR, V301ZCLX, V301ZB40, V301ZCCN, V302CF54, V301ZB50, V302CF47, V301ZB4H, V301ZCLT, V30247PP, V301ZCN2, V301ZCCX, V301ZCH3, V301ZCG2, V301ZB4R, V301ZB5R, V301ZCF3, V301ZBRV, V301ZCD6, V302CF4M, V301ZCF5, V301ZBT1, V301ZB54, V301ZB51, V30247PK, V301ZCDR, V301ZB53, V301ZB4T, V302CF4X, V301ZB5B, V30247TB, V301ZCRF, V30247RL, V30247RM, V301ZB43, V301ZCH8, V301ZB42, V30247RK, V30247R3</w:t>
            </w:r>
          </w:p>
        </w:tc>
      </w:tr>
      <w:tr w:rsidR="000840F7" w:rsidRPr="000840F7" w14:paraId="0A83AB12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47E29" w14:textId="2CA88E91" w:rsidR="00823F3B" w:rsidRPr="000840F7" w:rsidRDefault="00823F3B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8A424" w14:textId="5544BB7B" w:rsidR="00823F3B" w:rsidRPr="000840F7" w:rsidRDefault="00823F3B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Monitor AOC 24G2U5/BK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DCA3A" w14:textId="3952B147" w:rsidR="00823F3B" w:rsidRPr="000840F7" w:rsidRDefault="00823F3B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3E20C" w14:textId="580A885F" w:rsidR="00823F3B" w:rsidRPr="000840F7" w:rsidRDefault="00823F3B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VKJN51A000002, VKJN51A000106, VKJN51A000112, VKJN51A000067, VKJN51A000126, VKJN51A000197, VKJN51A000146, AWAN41A000958, VKJN51A000255, VKJN51A000042, VKJN51A000254, VKJN51A000130, VKJN51A000139, AWAN41A000971, VKJN51A000207, VKJN41A000341, AWAN41A001078, VKJN51A000290, AWAN41A000743, VKJN51A000259, AWAN41A000516, AWAN41A000758, VKJN41A000347, VKJN51A000150, VKJN81A000238, VKJN51A000018, VKJN51A000208, VKJN51A000164, VKJN51A000060, VKJN51A000191, VKJN51A000044, VKJN51A000026, AWAN41A000579,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 xml:space="preserve">AWAN41A000816, AWAN41A001098, VKJN51A000063, VKJN51A000004, AWAN41A001085, AWAN41A000580, VKJN51A000300, VKJN51A000178, VKJN51A000165, VKJN51A000014, VKJN51A000180, VKJN41A000406, AWAN41A000959, AWAN41A000494, VKJN51A000182, AWAN41A000759, AWAN41A000700, VKJN51A000184, AWAN41A001073, VKJN41A000604, AWAN41A000705, VKJN51A000215, VKJN51A000116, AWAN41A000525, AWAN41A000669, VKJN51A000245, VKJN51A000076, VKJN51A000157, VKJN51A000131, VKJN51A000159, VKJN51A000115, VKJN51A000163, AWAN41A000514, AWAN41A000826, VKJN41A000339, VKJN51A000119, VKJN51A000158, AWAN41A001082, VKJN51A000141, VKJN51A000050, VKJN51A000036, AWAN41A000522, VKJN51A000046, VKJN51A000174, VKJN51A000249, VKJN51A000022, VKJN51A000078, VKJN51A000057, AWAN41A000752, VKJN51A000252, AWAN41A000964, VKJN51A000070, VKJN51A000024, VKJN51A000118, VKJN51A000241, VKJN51A000088, VKJN51A000275, VKJN41A000351, VKJN51A000203, VKJN51A000142, VKJN51A000038, AWAN41A000615, VKJN51A000052, VKJN51A000140, VKJN51A000265, AWAN41A000529, VKJN51A000016, AWAN41A000612, VKJN51A000295, AWAN41A000767, AWAN41A001075, VKJN51A000213, VKJN51A000292, VKJN51A000010, VKJN51A000135, VKJN51A000102, VKJN51A000270, VKJN51A000090, AWAN41A000757, VKJN51A000172, AWAN41A001077, AWAN41A001084, VKJN51A000279, VKJN51A000066, VKJN41A000331, VKJN51A000107, VKJN51A000161, AWAN41A000608, AWAN41A000605, VKJN51A000028, VKJN51A000193, VKJN51A000205, VKJN51A000143, VKJN51A000032, VKJN51A000108, AWAN41A000974, VKJN51A000285, VKJN51A000137, AWAN41A000607, VKJN51A000162, AWAN41A000652, VKJN51A000200, AWAN41A000793, VKJN51A000211, VKJN51A000267, AWAN41A000808, VKJN51A000084, VKJN51A000185, VKJN51A000011, VKJN51A000194, VKJN51A000100, VKJN51A000233, VKJN51A000056, VKJN51A000068, VKJN51A000128, VKJN51A000033, AWAN41A000611, AWAN41A000702, VKJN51A000082, AWAN41A000704, VKJN51A000183, VKJN51A000123, VKJN51A000297, VKJN51A000122, AWAN41A000955, VKJN41A000394, AWAN41A000521, VKJN51A000261, AWAN41A000703, VKJN51A000094, VKJN51A000124, AWAN41A000699, VKJN41A000426, VKJN51A000298, VKJN51A000074, VKJN51A000243, AWAN41A000636, AWAN41A000756, VKJN51A000199, VKJN51A000219, VKJN51A000138, AWAN41A001041, AWAN41A000620, VKJN51A000040, VKJN51A000217, AWAN41A000762, VKJN51A000291, VKJN51A000104, AWAN41A000760, VKJN51A000034, AWAN41A000824, AWAN41A000707, VKJN51A000125, AWAN41A000820, VKJN51A000175, VKJN51A000110,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VKJN51A000152, VKJN51A000269, VKJN51A000147, VKJN51A000170, VKJN51A000177, VKJN51A000272, VKJN51A000120, VKJN51A000286, VKJN51A000216, VKJN51A000072, VKJN51A000176, AWAN41A000528, AWAN41A001097, VKJN51A000251, VKJN51A000114, AWAN41A000613, VKJN51A000086, VKJN51A000080, VKJN51A000096, VKJN51A000098, VKJN51A000025, AWAN41A000970, AWAN41A000706, AWAN41A000718, VKJN51A000009, AWAN41A000697, AWAN41A000814, VKJN51A000169, VKJN51A000173, VKJN51A000168, VKJN51A000058, VKJN51A000030, VKJN51A000239, AWAN41A000815, VKJN51A000247, VKJN51A000092, VKJN51A000166, VKJN51A000167, VKJN51A000186, VKJN51A000187, VKJN51A000293, VKJN51A000117, VKJN51A000253, VKJN51A000221, VKJN41A000520, VKJN41A000523, AWAN41A000809, VKJN51A000144, VKJN51A000145, VKJN51A000064, AWAN41A000957, VKJN51A000155, VKJN51A000136, AWAN41A000960, VKJN51A000062, VKJN51A000008, VKJN51A000149, AWAN41A000795, AWAN41A000789, VKJN51A000006, AWAN41A000518, VKJN51A000111, VKJN51A000171, VKJN51A000148, VKJN51A000181, VKJN51A000257, VKJN51A000179, VKJN51A000134, VKJN51A000048, AWAN41A000822, VKJN51A000160, AWAN41A000532, VKJN51A000121, AWAN41A000701, VKJN51A000054, VKJN51A000209, VKJN51A000273, VKJN51A000226, AWAN41A001080, AWAN41A000573, VKJN51A000287, VKJN51A000299, AWAN41A000753, AWAN41A000709, VKJN51A000237, VKJN51A000132, VKJN51A000235, AWAN41A000768, VKJN51A000020, AWAN41A000617, VKJN51A000151</w:t>
            </w:r>
          </w:p>
        </w:tc>
      </w:tr>
      <w:tr w:rsidR="000840F7" w:rsidRPr="000840F7" w14:paraId="12CEEB35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60EAB" w14:textId="59721F6D" w:rsidR="00823F3B" w:rsidRPr="000840F7" w:rsidRDefault="00823F3B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8FE2" w14:textId="5B2F95C5" w:rsidR="00823F3B" w:rsidRPr="000840F7" w:rsidRDefault="00823F3B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Monitor LG 24BK550Y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5C22B" w14:textId="1F53D16D" w:rsidR="00823F3B" w:rsidRPr="000840F7" w:rsidRDefault="00823F3B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6C922" w14:textId="619258B0" w:rsidR="00823F3B" w:rsidRPr="000840F7" w:rsidRDefault="00823F3B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106MATW3GR45, 106MADH3GR46, 106MAJM3GR56, 106MABT3GR57, 106MAFC3GR55, 106MALF3GR44, 106MAGP3GR43, 106MAPN3GR60, 106MANJ3GR51, 106MAJM3GR32, 106MAXS3GR54, 106MAWL3GR53, 106MAZV3GR41, 106MAZV3GS73, 106MACE3GS71, 106MAAK3GR52, 106MACE3GR39, 106MASX3GR42, 106MAAK3GR28, 106MAHU3GR37, 106MAEG3GR24, 106MAYY3GS70, 106MAZV3GR65, 106MAEG3GR48, 107MAEG1WF12, 106MATW3GS77, 106MAMB3GS55, 106MASX3GS74, 106MAPN3GS68, 106MAGP3GS75, 106MAQQ3GS72, 106MARZ3GR34, 106MADH3GR22, 106MALF3GS76, 106MAKR3GR49, 106MAYY3GR38, 106MAQQ3GR40, 107MAQQ1WD28, 106MAZV3GR89, 106MAXS3GS62, 106MAAK3GS60, 107MAKR1WD37, 107MALF1WF08, 106MANJ3GS59, 106MAVD3GS67, 106MAJM3GS64, 106MAFC3GS63, 106MAKR3GS57, 106MARZ3GS66, 106MAUA3GR26, 105MAUA6HF54, 107MAWL1WD41, 106MABT3GR81, 105MAVD6HF87, 106MAUA3GS58, 106MATW3GR21, 106MAHU3GS69, 106MATW3GS53, 106MABT3GS65, 106MADH3GS54,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106MABT3GR33, 106MAXS3GR30, 107MAEG1WD60, 105MAAK6HF80, 107MAGP1WD31, 106MAMB3GR95, 107MACE1WD27, 107MAEG1WD36, 107MAKR1WD61, 106MAKR3GR25, 107MAGP1WF07, 106MAWL3GR29, 107MATW1WD33, 107MAAK1WD40, 106MAUA3GR50, 106MAPN3GR36, 107MAUA1WF14, 106MAWL3GR77, 106MAKR3GS09, 106MASX3GR90, 106MAZV3GS01, 106MAQQ3GS00, 106MATW3GR93, 106MAWL3GS13, 106MADH3GR94, 106MAMB3GR23, 106MAUA3GR98, 106MASX3GR66, 106MAQQ3GR64, 107MATW1WF09, 106MAUA3GS10, 106MAFC3GR31, 106MANJ3GS11, 106MAGP3GR91, 106MAKR3GR97, 106MALF3GR92, 106MAEG3GS08, 106MAFC3GS15, 106MANJ3GR99, 106MANJ3GR27, 106MAGP3GR67, 106MAMB3GR71, 107MAWL1WF17, 106MACE3GS23, 106MAGP3GS03, 106MAMB3GS07, 106MASX3GS02, 106MAZV3GS25, 106MAXS3GS14, 106MAHU3GS21, 106MAEG3GR96, 106MATW3GS05, 106MAVD3GR35, 106MAEG3GR72, 106MALF3GR68, 107MASX1WF06, 106MACE3GS47, 106MAEG3GS56, 106MAVD3GS43, 106MABT3GS17, 106MAAK3GS12, 106MAFC3T219, 106MAQQ3GS24, 106MARZ3GR58, 106MALF3GS04, 106MAJM3T220, 106MAVD3GR59, 106MAHU3GR61, 107MADH1WF10, 106MAPN3GS20, 106MADH3GS06, 106MAYY3GS22, 106MATW3GS29, 106MABT3GS41, 106MAPN3GS44, 106MAGP3GS51, 106MAJM3GS16, 106MAEG3GS32, 106MADH3GR70, 106MAYY3GR62, 106MAKR3GS33, 107MAHU1WF01, 106MAGP3GS27, 106MARZ3GS42, 106MAZV3GS49, 106MANJ3T215, 106MAFC3GS39, 106MAUA3GS34, 106MASX3GS26, 106MAYY3GS46, 106MAXS3GS38, 106MAQQ3GS48, 106MAKR3GR73, 107MABT1WF21, 107MANJ1WF15, 107MAAK1WF40, 106MANJ3GS35, 107MAUA1WF38, 107MAXS1WF42, 107MAEG1WF36, 106MAMB3GS31, 106MAVD3GS19, 106MADH3GS30, 106MAWL3GS37, 106MALF3GS28, 106MATW3GR69, 107MAZV1WF05, 107MAKR1WF13, 107MALF1WE44, 106MALF3GS52, 107MAJM1WF44, 107MAMB1WF35, 106MASX3GS50, 107MAKR1WF37, 106MAHU3GS45, 106MAAK3T216, 107MAWL1WF41, 107MAFC1WF43, 106MACE3GR63, 107MAHU1WF25, 107MALF1WF32, 107MATW1WF33, 107MAZV1WF29, 107MADH1WF34, 107MAEG1WE48, 107MAJM1WD20, 107MAPN1WD48, 107MANJ1WF39, 107MABT1WD21, 107MASX1WF30, 107MAQQ1WF28, 106MAMB3GR47, 107MAXS1WF18, 107MAJM1WF20, 107MAYY1WF02, 107MAFC1WF19, 107MACE1WF27, 107MAPN1WF24, 107MAYY1WF26, 107MACE1WE39, 107MAVD1WF23, 107MARZ1WF22, 107MAGP1WF31, 107MAGP1WD55, 106MARZ3GS18</w:t>
            </w:r>
          </w:p>
        </w:tc>
      </w:tr>
      <w:tr w:rsidR="000840F7" w:rsidRPr="000840F7" w14:paraId="6E98E33F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BF5A3" w14:textId="0A2C6EC5" w:rsidR="00823F3B" w:rsidRPr="000840F7" w:rsidRDefault="00823F3B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B41E9" w14:textId="75B948F4" w:rsidR="00823F3B" w:rsidRPr="000840F7" w:rsidRDefault="00823F3B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Monitor Philips 328B1/00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C5D5C" w14:textId="116E3F18" w:rsidR="00823F3B" w:rsidRPr="000840F7" w:rsidRDefault="00823F3B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68AD6" w14:textId="4DA0C9E7" w:rsidR="00823F3B" w:rsidRPr="000840F7" w:rsidRDefault="00823F3B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AU02311012879, AU02311013310, AU02311012714, AU02311013309, AU02311013048, AU02311013303,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AU02311012713, AU02311013163, AU02311013292, AU02311013301, AU02311013302, AU02311013308, AU02311013306, AU02311013304, AU02311013052, AU02311013046, AU02311013051, AU02311013042, AU02311013053, AU02311013028, AU02311013049, AU02311013055, AU02311013038, AU02311013044, AU02311013045</w:t>
            </w:r>
          </w:p>
        </w:tc>
      </w:tr>
      <w:tr w:rsidR="000840F7" w:rsidRPr="000840F7" w14:paraId="7F063757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021AC" w14:textId="65A22AB2" w:rsidR="00823F3B" w:rsidRPr="000840F7" w:rsidRDefault="00823F3B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89982" w14:textId="272F5F07" w:rsidR="00823F3B" w:rsidRPr="000840F7" w:rsidRDefault="00823F3B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Monitor Philips 242S9JML/00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5B16C" w14:textId="4FE0867B" w:rsidR="00823F3B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4419E" w14:textId="4020C687" w:rsidR="00823F3B" w:rsidRPr="000840F7" w:rsidRDefault="00823F3B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UK02307011476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UK02307015012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UK02307015008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UK02307015016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UK02307011459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UK02307015009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UK02307011478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UK02307015156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UK02307014243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UK02307016221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UK02307016223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UK02307014977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UK02307015465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UK02307014723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UK02307014969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UK02307015925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UK02307011487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UK02307011464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UK02307015932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UK02307015007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UK02307016222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UK02307015244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UK02307015777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UK02307014720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UK02307015006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UK02307015926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UK02307015776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UK02307015472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UK02308011190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UK02307015474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UK02307015162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UK02307014709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UK02307015128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UK02307015021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UK02307016225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UK02307015471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UK02307015773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UK02307015344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UK02307015462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UK02307015775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UK02307014986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UK02307015121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UK02307015458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UK02307014980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UK02307015155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UK02307015780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UK02308010992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UK02307015928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UK02307016230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UK02307015460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UK02307015930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UK02307016387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UK02307015916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UK02307015120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UK02307015013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UK02307014974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UK02307015249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UK02307015117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UK02307015463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UK02307014715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UK02307014713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UK02307014708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UK02307016151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UK02307015912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UK02307014712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UK02307016143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UK02307016147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UK02307015145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UK02307016218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UK02307016156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UK02307015476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UK02307016150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UK02307014982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UK02307015913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UK02307016235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UK02307016226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UK02307016160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UK02307014309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UK02307014973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UK02307014975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UK02307015125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UK02307015792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UK02307016224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UK02307014983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UK02307015781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UK02307011492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UK02307016227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UK02307014979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UK02307010826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UK02307015789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UK02307014985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UK02307014976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UK02307014875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UK02307015014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UK02307015552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UK02307014721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UK02307015171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UK02307014718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UK02307015017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UK02307015547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UK02307014978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UK02307015470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UK02307015020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UK02307015542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UK02307016229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UK02307015151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UK02307014248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UK02307016217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UK02307014561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UK02307015794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UK02307014968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UK02307015774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UK02307014861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UK02307015153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UK02307014880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UK02308011186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UK02307014886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UK02307016145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UK02307014863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UK02307016154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UK02307016148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UK02307011456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UK02307016149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UK02307016153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UK02307015557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UK02307011470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UK02307014864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UK02307015783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UK02307015457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UK02307016397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UK02307015914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UK02307014716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UK02307015771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UK02307015554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UK02307015157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UK02307015917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UK02307015005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UK02307016401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UK02307016394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UK02307015915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UK02307016395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UK02307015919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UK02307015148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UK02307015129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UK02307015548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UK02307015535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UK02307011444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UK02307016399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UK02307015144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UK02307015123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UK02307015166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UK02307011480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UK02307015825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UK02307015793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UK02307015791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UK02307015921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UK02307015475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UK02307015119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UK02307015545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UK02307015122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UK02307015909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UK02307011458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UK02307014352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UK02307011443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UK02307015768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UK02307015907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UK02307015779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UK02307015908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UK02307015115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UK02307015796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UK02307015767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UK02307016228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UK02307015130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UK02307011452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UK02307015910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UK02307015785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UK02307014970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UK02307016392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UK02307015152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UK02307015769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UK02307016388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UK02307015546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UK02307015112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UK02307015911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UK02307015920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UK02307015449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UK02307015116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UK02307016391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UK02307015154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UK02307016405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UK02307015126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UK02307015533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UK02307016386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UK02307011462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UK02307015778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UK02307016232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UK02307014870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UK02307014711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UK02307014883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UK02308011185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UK02307015787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UK02307011469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UK02307011467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UK02307015464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UK02307011485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UK02307014714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UK02307014722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UK02307016220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UK02307016001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UK02307014717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UK02307015929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UK02307015927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UK02307015931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UK02307015922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UK02307015790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UK02308011189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UK02307014710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UK02307016219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UK02307014882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UK02307015469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UK02307015923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UK02307015924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UK02307014881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UK02307015877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UK02307015949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UK02307011465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UK02308011184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UK02307015004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UK02307015879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UK02307014876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UK02307014888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UK02307015784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UK02307011468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UK02307015531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UK02307011455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UK02307014887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UK02307015524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UK02307014879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UK02307016161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UK02307014874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UK02307016144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UK02307015003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UK02307015011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UK02307011447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UK02308011188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UK02307016142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UK02307016393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UK02307016146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UK02307016152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UK02307016400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UK02307015766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UK02307015459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UK02308011187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UK02307015632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UK02307015585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UK02307011481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UK02307016396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UK02307014707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UK02307015770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UK02307015544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UK02307015786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UK02307011466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UK02307015878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UK02307015795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UK02307016404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UK02307011495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UK02307011453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UK02307011472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UK02307016398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UK02307015467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UK02307014862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UK02307015803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UK02307015002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UK02307015555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UK02307015772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UK02307014981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UK02307011463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UK02307011471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UK02307011473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UK02307015131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UK02307015918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UK02307011451</w:t>
            </w:r>
            <w:r w:rsidR="00920E07" w:rsidRPr="000840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840F7">
              <w:rPr>
                <w:rFonts w:ascii="Arial" w:hAnsi="Arial" w:cs="Arial"/>
                <w:sz w:val="20"/>
                <w:szCs w:val="20"/>
              </w:rPr>
              <w:t>UK02307011450</w:t>
            </w:r>
          </w:p>
        </w:tc>
      </w:tr>
      <w:tr w:rsidR="000840F7" w:rsidRPr="000840F7" w14:paraId="2D27BDBC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B89CF" w14:textId="194CD22C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C0E2" w14:textId="70EAEBDC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Monitor Philips 242B1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E9383" w14:textId="5F59A00E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DFAB5" w14:textId="488128C5" w:rsidR="00920E07" w:rsidRPr="000840F7" w:rsidRDefault="00920E07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UHB2428004488, UHB2428004489, UHB2428004635, UHB2428004491, UHB2428005603, UHB2428004482, UHB2428005190, UHB2428004920, UHB2428005724, UHB2428005206, UHB2428004485, UHB2428004633, UHB2428005436, UHB2428005191, UHB2428005200, UHB2428004641, UHB2428004483, UHB2428004636, UHB2428004637, UHB2428005729, UHB2428005437, UHB2428005531, UHB2428005532, UHB2428005433, UHB2428005694, UHB2428004576, UHB2428005773, UHB2428005199, UHB2428005769, UHB2428005758, UHB2428005321, UHB2428005772, UHB2428005323, UHB2428005859, UHB2428005317, UHB2428005177, UHB2428004575, UHB2428005761, UHB2428005015, UHB2428005354, UHB2428004574, UHB2428005193, UHB2428004924, UHB2428005197, UHB2428004541, UHB2428005447, UHB2428005430, UHB2428005429, UHB2428004642, UHB2428005723, UHB2428005533, UHB2428005374, UHB2428004923, UHB2428005438, UHB2428005375, UHB2428005655, UHB2428005647, UHB2428004634, UHB2428005376, UHB2428004499, UHB2428005654, UHB2428005815, UHB2428004640, UHB2428005446, UHB2428004501, UHB2428005816, UHB2428005817, UHB2428004921, UHB2428005431, UHB2428004500, UHB2428005648, UHB2428005822, UHB2428004919, UHB2428004694, UHB2428004543, UHB2428005814, UHB2428005851, UHB2428005205, UHB2428004603, UHB2428004511, UHB2428005813, UHB2428005684, UHB2428005194, UHB2428004560, UHB2428004497, UHB2428005683, UHB2428005854, UHB2428005726, UHB2428004823, UHB2428005650, UHB2428005852, UHB2428005685, UHB2428005196, UHB2428004561, UHB2428005818, UHB2428005686, UHB2428005853, UHB2428005192, UHB2428005093, UHB2428005649, UHB2428005850, UHB2428004922, UHB2428005722, UHB2428004559, UHB2428005651, UHB2428005682, UHB2428004496, UHB2428005725, UHB2428004544, UHB2428005819, UHB2428004542, UHB2428004495, UHB2428004498, UHB2428005646, UHB2428005848, UHB2428005849, UHB2428005427, UHB2428005320, UHB2428004487, UHB2428004486, UHB2428004639, UHB2428005319, UHB2428005857, UHB2428004484, UHB2428004481, UHB2428004918, UHB2428004638, UHB2428004570, UHB2428005692, UHB2428004477, UHB2428004490, UHB2428004480, UHB2428004571, UHB2428005691, UHB2428004476, UHB2428004492, UHB2428004494, UHB2428005327, UHB2428005315, UHB2428005690, UHB2428004478, UHB2428004493, UHB2428004573, UHB2428005771, UHB2428005855, UHB2428004474, UHB2428004479, UHB2428005266, UHB2428005316, UHB2428005860, UHB2428005689, UHB2428004475, UHB2428004572, UHB2428005318, UHB2428005695, UHB2428005856,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UHB2428004473, UHB2428005024, UHB2428005314, UHB2428005858, UHB2428005688, UHB2428005740, UHB2428005195, UHB2428004577, UHB2428005693, UHB2428005322, UHB2428005448</w:t>
            </w:r>
          </w:p>
        </w:tc>
      </w:tr>
      <w:tr w:rsidR="000840F7" w:rsidRPr="000840F7" w14:paraId="59BB67BC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FF886" w14:textId="33279DDA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DE45B" w14:textId="1FE349FD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Monitor Lenovo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ThinkVision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T27p-10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E28F6" w14:textId="7D951DA9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63E28" w14:textId="0424AB3C" w:rsidR="00920E07" w:rsidRPr="000840F7" w:rsidRDefault="00920E07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V308GLKH, V308GLL6, V308GLL9, V308GLL4, V308GLKT, V308GLL7, V308GLTW, V308GLLL, V308GMD6, V308GLL1, V308GLKK, V308GMCL, V308GLL0, V308GLL3, V308GMCG, V308GMD9, V308GMD3, V308GMCF, V308GLV0, V308GLTR, V308GMCN, V308GLL5, V308GLKR, V308GMD8, V308GLL8, V308GLKY, V308GLKN, V308GMD5, V308GLL2, V308GLKX</w:t>
            </w:r>
          </w:p>
        </w:tc>
      </w:tr>
      <w:tr w:rsidR="000840F7" w:rsidRPr="000840F7" w14:paraId="0E84E5CD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F4E12" w14:textId="11DF930F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2EA9F" w14:textId="3D4649EF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Tablet Apple iPad Pro 11" Cellular 128GB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FA6AF" w14:textId="6F58EC8D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A6802" w14:textId="4551899A" w:rsidR="00920E07" w:rsidRPr="000840F7" w:rsidRDefault="00920E07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MGD6MN7XRQ, TQPW6Q46MV, JW45YVR7V1, DN7XHP34Y0, WVH7GVFWG4, M76TP9PT4L, KR21MQP6TW, HK0GJJGJCM, F027NW66G5, WJ3Q4VP39C, N4MKCC4YJ3, QT900NYGDY, W6FL60W4RH, JMJ4W672WP, FXWHL4KFV4, K7P0C47CYT, PQQDK6JVD4, F7KFFX2XC4, WFN2K49LJ0, NP0WXP9XGR, XM0V9F0QGD, X1293WLCWN, F45HPWRP6W, WXH16476KG, WHM64MPVT7, GFYT2WNQV4, QM3K93M6LD, LQ6X6HR74P, FM2CQHD2T7, J9T9CF734N</w:t>
            </w:r>
          </w:p>
        </w:tc>
      </w:tr>
      <w:tr w:rsidR="000840F7" w:rsidRPr="000840F7" w14:paraId="6B0E5039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C169C" w14:textId="49195847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C451A" w14:textId="7CCB120D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Tablet Apple iPad Pro 11" M1 128 GB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3B589" w14:textId="7BE7374C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8205C" w14:textId="54770C0B" w:rsidR="00920E07" w:rsidRPr="000840F7" w:rsidRDefault="00920E07" w:rsidP="002042CE">
            <w:pPr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H3QHQY2VWT, P19991XV2W, XY0W4QP956, N26Y524LR9, PV33H20P6P, XHFMMQJ95V, H2F3PX0JH4, NWPXKXNF6F, JJWXGQ62JY, XX9RGC4FFW, DFYT7R422H, QM2M9X2C2P, RJ2QTR6YYG, D24XN7L7FX, HGFHX92FJ4, T1Q7HK6RR7, HVFGCDPH02, R9HF3P96HX, VT9WNNV7F4, DWX27KK2KF, G0XYV6MH3G, PWRX1M9W13, V6033WKWVR, C7HDWX01C9, L0FC4626H3, N7LKRQ3Q3X, VT6XXWHYHJ, W4Q7P7666R, PWFRWFR9JQ, PPXVDX0N9Y, PWHQY91W7V, VF2XD679Q7, NXT24TJ9KR, K3QTXYJ3PN, TL5XKWJJ9Y, GX34M2C6N2, JWQ4GM95JL, Q7RRX2QGNW, WD4TJ4477J, F44M7VTV2F, Q6GP2W36W5, FMX92940HN, XTY44LR2HH, JR4657M9VG, J7J7WPDXK9, QT4Q1N9JG7, HT272KM2WV, M16945P2Q2</w:t>
            </w:r>
          </w:p>
        </w:tc>
      </w:tr>
      <w:tr w:rsidR="000840F7" w:rsidRPr="000840F7" w14:paraId="009D2424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3892D" w14:textId="6C5C6D9D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2420F" w14:textId="088BFC7F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Samsung Galaxy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Tab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2025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D3AED" w14:textId="1D3DB8D0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A6B25" w14:textId="484CAA93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R52Y405JEKP</w:t>
            </w:r>
          </w:p>
        </w:tc>
      </w:tr>
      <w:tr w:rsidR="000840F7" w:rsidRPr="000840F7" w14:paraId="798A573D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4BE33" w14:textId="30E6075D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16EDD" w14:textId="771E69BB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Monitor HP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EliteDisplay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E233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6E0F0" w14:textId="01890027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02A0F" w14:textId="74B7178E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CNC00330JQ, CNC00330J7, CNC00330JX, CNC00330JN, CNC00330J4, CNC00330JJ, CNC00330JG, CNC00330K1, CNC00330K4, CNC003333X, CNC00330HP, CNC00330HX, CNC00330JC, CNC00330JS, CNC00330JB, CNC003333S, CNC00330HF, CNC00330J9, CNC00330HY, CNC00330J8, CNC00330JK, CNC00330HM, CNC00330LZ, CNC00330JF, CNC00330JR, CNC003333F, CNC003333H, CNC003333V, CNC003333Q, CNC00330J5, CNC003333Z, CNC00330HR, CNC003333T, CNC0032Z99, CNC003333J, CNC00330J6, CNC00330HN, CNC0032Z95, CNC00330J2, CNC0032Z97, CNC0032Z9J, CNC0032ZZK, CNC0032Z8Z, CNC0033000, CNC003333N, CNC003333Y, CNC003333W, CNC0032Z94, CNC003333K, CNC0033338, CNC003333D, CNC0033339,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CNC0032ZZQ, CNC0032ZZ0, CNC0032ZZL, CNC0032ZZG, CNC0032ZZF, CNC0033003, CNC003333M, CNC0033341, CNC003333L, CNC003333R, CNC0033337, CNC003333P, CNC003333C, CNC0032ZZT, CNC0032ZZN, CNC0032ZZJ, CNC0033001, CNC0032ZZV, CNC0032ZZP, CNC003333G, CNC00330JZ, CNC0032ZZW, CNC0032ZZ3, CNC0032ZZ9, CNC0032ZZB, CNC0032ZZZ, CNC0032ZZD, CNC0032ZZ1, CNC0032ZZX, CNC0033005, CNC003300B, CNC0032ZZY, CNC0032ZZM, CNC0032ZZ2, CNC0033004, CNC0033002, CNC0032ZZH, CNC00330JL</w:t>
            </w:r>
          </w:p>
        </w:tc>
      </w:tr>
      <w:tr w:rsidR="000840F7" w:rsidRPr="000840F7" w14:paraId="6340B8AB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94E88" w14:textId="03B540D9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66184" w14:textId="2F54FBD8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Komputer HP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ProDesk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600 G1 SFF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7E1F0" w14:textId="0518F591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39DFC" w14:textId="5CFD5EF7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CZC4494T56, CZC4494T7V, CZC4494T6R, CZC4494T71, CZC4494T43, CZC4494T5G, CZC4494T9F, CZC4494TBM, CZC4494TC6, CZC4494T4S, CZC4494T88, CZC4494T7R, CZC4494T6G, CZC4494T95, CZC4494T80, CZC4494TC5, CZC4494TB5, CZC4494T9S, CZC4494T7N, CZC4494T6V, CZC4494T5C, CZC4494T6H, CZC4494T5V, CZC4494T5R, CZC4494TBC, CZC4494T6B, CZC4494TCN, CZC4494TC7, CZC4494T4J, CZC4494T8C, CZC54631D9, CZC547058M, CZC5402QPP, CZC5402QPK, CZC5402QPS, CZC54616FL, CZC5402QPN, CZC5383X73, CZC5384KJY, CZC54616GG, CZC5431DPF, CZC5431DP8, CZC5384NSY</w:t>
            </w:r>
          </w:p>
        </w:tc>
      </w:tr>
      <w:tr w:rsidR="000840F7" w:rsidRPr="000840F7" w14:paraId="53D5E0A5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E46D3" w14:textId="5B8571F0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019BE" w14:textId="337528E2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Komputer HP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ProDesk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600 G5 SFF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86911" w14:textId="5445F49E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358E3" w14:textId="52E3352E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CZC934B3RM, CZC934B3RB, CZC934B3QV, CZC934B3RG, CZC934B3R2, CZC934B3S3, CZC934B3QT, CZC934B3SH, CZC934B3QR, CZC934B3R7, CZC934B3QW, CZC934B3RZ, CZC934B3S4, CZC934B3QS, CZC934B3RQ, CZC934B3RP, CZC934B3QX, CZC934B3R9, CZC934B3SB, CZC934B3SJ, CZC934B3QM, CZC934B3QZ, CZC934B3R6, CZC934B3RH, CZC934B3SD, CZC934B3RJ, CZC934B3S0, CZC934B3SG, CZC934B3RK, CZC934B3RW, CZC934B3QY, CZC934B3RX, CZC934B3R4, CZC934B3R3, CZC934B3R8, CZC934B3QN, CZC934B3RC, CZC934B3SC, CZC934B3RF, CZC934B3R5, CZC934B3QP, CZC934B3RS, CZC934B3R0, CZC934B3RY, CZC934B3S9, CZC934B3RD, CZC934B3RL, CZC934B3RT, CZC934B3S2, CZC934B3S7, CZC934B3S1, CZC934B3RV, CZC934B3SF, CZC934B3QQ, CZC934B3S6, CZC934B3S8, CZC934B3S5, CZC934B3RN, CZC934B3RR, CZC934B3R1</w:t>
            </w:r>
          </w:p>
        </w:tc>
      </w:tr>
      <w:tr w:rsidR="000840F7" w:rsidRPr="000840F7" w14:paraId="7C6D4CDA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A1F1D" w14:textId="2970EB5E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88F72" w14:textId="4768B0E2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Stacja graficzna Lenovo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ThinkStation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P620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4088A" w14:textId="32135B95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88759" w14:textId="2F149B48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EM00BJE9, EM00BJE3, EM00BJE6, EM00BJE8, EM00BJE1, EM00BJEB, EM00BJE0, EN00BJEC, EM00BJE7, EM00BJEA, EM00BJE5, EM00BJE2, EM00BJEE, EM00BJE4, EM00BJED</w:t>
            </w:r>
          </w:p>
        </w:tc>
      </w:tr>
      <w:tr w:rsidR="000840F7" w:rsidRPr="000840F7" w14:paraId="6978FB83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9F28" w14:textId="6C022D31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471A3" w14:textId="00AB2C60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Stacja dokująca HP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Thunderbolt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120W G4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4538" w14:textId="502AED1F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4485D" w14:textId="097C95F7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C2Q414XGTT, C2Q414X7KG, C2Q414XGY2, C2Q415Z0T5, C2Q414XH09, C2Q414XGX7, C2Q415Z0RH, C2Q414XBG9, C2Q414ZM5B, C2Q414XGZ9, C2Q414X3C6, C2Q414X2KZ, C2Q414ZX4G, C2Q414XGZL, C2Q414XGVH, C2Q414XGQQ, C2Q414X226, C2Q414XH1C, C2Q414XH02, C2Q414X7K6, C2Q414ZJMS, C2Q415Z0SY, C2Q414XH1P, C2Q414X1X6, C2Q414X1QN, C2Q414ZR87, C2Q414X1Z6, C2Q414XGXB, C2Q414XH60, C2Q414X27G, C2Q414ZZ48, C2Q414X1XQ, C2Q414X26Y, C2Q414X1YR, C2Q414ZZYG, C2Q414X1XH, C2Q414ZRN3, C2Q414XGVS, C2Q414X296, C2Q414X2JZ, C2Q414X7L4, C2Q414XFZQ, C2Q414XH3B, C2Q414X1LB, C2Q414XH3L, C2Q414X1R6, C2Q414ZL75, C2Q414X38Y, C2Q414X21N, C2Q414X229, C2Q414X2VN, C2Q414X2RQ, C2Q414ZW40, C2Q414XFP5, C2Q414XGY8, C2Q414X1BW, C2Q414XGT9, C2Q414ZZRB, C2Q414X28K, C2Q414X2D9, C2Q414XH9G, C2Q414X1PS, C2Q414ZZWP, C2Q414X1Q3, C2Q414XGXX, C2Q414XH0P, C2Q414X1WQ, C2Q414X1LG,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 xml:space="preserve">C2Q414X20K, C2Q414XB30, C2Q414XGV6, C2Q414XB4K, C2Q415Z0RQ, C2Q414X293, C2Q414XH3P, C2Q414XH28, C2Q414X30X, C2Q414X1BC, C2Q414XGXK, C2Q415Z0TG, C2Q414XGVY, C2Q414XHCK, C2Q414X2JW, C2Q414X19J, C2Q414X1VV, C2Q414X22L, 5CG451ZVVB, C2Q414X3BP, C2Q414XGSP, C2Q414X1YF, C2Q414XGV3, C2Q414X1WP, C2Q414XBK7, C2Q414X37M, C2Q414X36B, C2Q414X31W, C2Q414XGWM, C2Q414ZVB5, C2Q415Z0KR, C2Q414X1WX, C2Q414X2HS, C2Q415Z0SC, C2Q414X214, C2Q415Z0TL, C2Q415Z0SD, C2Q414XGXP, C2Q414X2DF, C2Q414XH4V, C2Q414X1VG, C2Q414X2CC, C2Q414X22P, C2Q414X22N, C2Q414XGX2, C2Q414XH1X, C2Q414ZYV4, C2Q414X29M, C2Q414X28Z, C2Q414ZXYC, C2Q414X7LR, C2Q414X0H9, C2Q415Z0TK, C2Q414X1PZ, C2Q414X2BC, C2Q414X1MT, C2Q415Z0TX, C2Q414X3B0, C2Q414X8PP, C2Q414XGSS, C2Q414X1SX, C2Q414ZNJC, C2Q414ZZYV, C2Q414X1SQ, C2Q414X32Y, C2Q414XB26, C2Q415Z08R, C2Q414X217, C2Q414X1WV, C2Q414X2SB, C2Q414XH0W, C2Q415Z0Z7, C2Q415Z0Y4, C2Q414XGX0, C2Q414XGT4, C2Q415Z0SX, C2Q414X9X1, C2Q414X9TQ, C2Q415Z0QK, C2Q415Z05K, C2Q414XGWJ, C2Q414X0D0, C2Q414X0CD, C2Q414X7FF, C2Q414X0MJ, C2Q414XGYL, C2Q423Z5MM, C2Q414X1TR, C2Q414X1W7, C2Q414X219, C2Q414X25S, C2Q414X1TT, C2Q414XH44, C2Q414XGXF, C2Q414XGYX, C2Q415Z077, C2Q415Z0S3, C2Q414ZRFX, C2Q414X29X, C2Q415Z0RZ, C2Q415Z0RT, C2Q415Z0T4, C2Q415Z0QN, C2Q414X1XT, C2Q414X38R, C2Q414XH4X, C2Q414X1WG, C2Q415Z0L0, C2Q414ZPB0, C2Q414X31F, C2Q414X2CS, C2Q414ZPJV, C2Q415Z06K, C2Q414XDHS, C2Q415Z0Y1, C2Q415Z0SP, </w:t>
            </w:r>
            <w:r w:rsidR="000E0089" w:rsidRPr="000840F7">
              <w:rPr>
                <w:rFonts w:ascii="Arial" w:hAnsi="Arial" w:cs="Arial"/>
                <w:sz w:val="20"/>
                <w:szCs w:val="20"/>
              </w:rPr>
              <w:t>30</w:t>
            </w:r>
            <w:r w:rsidRPr="000840F7">
              <w:rPr>
                <w:rFonts w:ascii="Arial" w:hAnsi="Arial" w:cs="Arial"/>
                <w:sz w:val="20"/>
                <w:szCs w:val="20"/>
              </w:rPr>
              <w:t>C2Q415Z0WB, C2Q414XCZT, C2Q415Z0YM, C2Q415Z0SW, C2Q414XD3Y, C2Q414X7FP, C2Q414XB5Y, C2Q414XFJW, C2Q414X0PZ, C2Q414XH0G, C2Q414XHFB, C2Q414X28N, C2Q414XB3Y, C2Q414X1XW, C2Q414XHFL, C2Q414XGWC, C2Q415Z0PW, C2Q414XH47, C2Q414X1TF, C2Q414XB4Z, C2Q414X1Y4, C2Q414X20V, C2Q414XGXR, C2Q414ZPCT, C2Q415Z0C9, C2Q414X2B9, C2Q414XGXT, C2Q414X27S, C2Q414XGW0, C2Q414X1W0, C2Q414X1P1, C2Q414X257, C2Q414XGWV, C2Q414XGWX, C2Q414ZK18, C2Q414X2VD, C2Q414XGQ3, C2Q414XH0H, C2Q414ZTCC, C2Q414X0CB, C2Q415Z0PR, C2Q414ZY8B, C2Q414X2W7, C2Q414XGRT, C2Q414X7G3, C2Q414X2N7, C2Q414X1T5, C2Q414X1SS, C2Q415Z0TC, C2Q414XH1L, C2Q415Z0TW, C2Q415Z0RV, C2Q414X7LJ, C2Q414X32L, C2Q414X6NB, C2Q415Z0ZK, C2Q414X7HJ, C2Q415Z0YQ, C2Q414XH3Z, C2Q414X1YC, C2Q415Z10C, C2Q414X2G4, C2Q414XGTH, C2Q414X19F, C2Q414X7J8, C2Q415Z0RS, C2Q414XB93, C2Q415Z0S6, C2Q414X1VX, C2Q414X1Q7, C2Q414X32V, C2Q414XGVN, C2Q414X289, C2Q415Z0ZJ, C2Q414X3D5, C2Q414X12Y, C2Q414XGVL, C2Q415Z0Q1, C2Q415Z0Y9, C2Q415Z0NX, C2Q414XH3S, C2Q414XGWF, C2Q414X2XD, C2Q414X2VG, C2Q414X1TY, C2Q414X31P, C2Q414XGSL, C2Q414X0RP, C2Q414X3B7, C2Q415Z09G, C2Q414XGRR, C2Q414XGN1, C2Q414XGTC</w:t>
            </w:r>
          </w:p>
        </w:tc>
      </w:tr>
      <w:tr w:rsidR="000840F7" w:rsidRPr="000840F7" w14:paraId="534E1B14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8AB12" w14:textId="2A8CABE9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BC89" w14:textId="0DBF8A61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Stacja dokująca Fujitsu Accessories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Thunderbolt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3 Port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8BC4B" w14:textId="06ED0B08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C71FE" w14:textId="397FD27E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R1300010, R1300034, R0Y01164, R1400028, R0Z00007, R1300071, R1300031, R1300015, R1700229, R1300038, R0901121, R0901132, R0901120, R1300023, R1300011,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 xml:space="preserve">R1300018, R0901118, R1400036, R1300005, R1700254, R0901114, R1700233, R1300025, R1300014, R0Y01161, R0901131, R1400011, R1300026, R1300054, R1300024, R1300069, R1700227, R1300029, R0Z00272, R0Z00267, R1300046, R0Z00271, R1300021, R1300033, R0Y01160, R1400001, R1300051, R1700253, R0901111, R0Z00278, R1700224, R1700225, R0901126, R1300006, R0Z00003, R0Z00265, R1300050, R1700269, R1300008, R0901125, R1300032, R0Z00006, R0Y01163, R1300019, R1700244, R1700231, R0Z00277, R1300059, R1400022, R0901112, R1300013, R1400006, R0Z00005, R0901134, R1400031, R1300048, R0Z00281, R1300030, R0Z00276, R0Z00012, R1400030, R1400024, R1300061, R1300055, R0901113, R0901119, R1300037, R1300003, R1400019, R1300036, R1700245, R1700265, R1400027, R1700263, R0900013, R1400034, R0Z00270, R1300060, R0Z00282, R1300016, R1300043, R1400012, R0Y01162, R1700226, R1300035, R1700251, R1400018, R0Z00010, R1400014, R0Y01159, R0901128, R0901116, R1400005, R0Z00001, R0901123, R1400002, R1400015, R1400023, R0901096, R1400004, R1300068, R0900009, R1300070, R1400020, R2200244, R1400021, R1300012, R1700232, R1300066, R0Z00011, R1300022, R1700252, R1400037, R1300027, R1300004, R1700264, R1400035, R0Z00280, R1400013, R1400025, R1400017, R1400016, R1400008, R0901064, R0901089, R1700249, R0Z00009, R1300064, R1300063, R1400009, R1400007, R0900010, R1300067, R0Z00279, R1700230, R1400010, R1400032, R0901115, R0901099, R1400026, R1400029, R1700255, R1400003, R0901117, R0Z00268, R1300009, R1700246, R1400033, R1300007, R0901097, R0Z00008, R1300056, R0Z00002, R1300058, R1400038, R0901068, R0901122, R0901129, R0Z00266, R0Z00269, R0Z00273, R0Z00274, R0Z00275, R1300020, R1300053, R1300057, R1300062, R1300065, R1700228, R1700262, R1900999, R1800025, R1900971, R1900036, R1900991, R1901003, R1800004, R1900990, R2600422, R1900023, R1800024, R1800005, R1800027, R1900972, R1900983, R1800022, R1800002, R1800003, R1800015, R1900978, R1900980, R1900014, R1900028, R1900037, R1900988, R1800017, R1900975, R1900029, R1900030, R1800006, R1900984, R1900992, R1900989, R1900039, R1800012, R1800007, R1900979, R1900041, R1800008, R1900024, R1900022, R1900055, R1900981, R1900011, R1900016, R1700312, R1800019, R1800026, R1800013, R1700330, R1800001, R1800011, R1800028, R1800020, R1800016, R1900018, R1900976, R1901000, R1800010, R1900998, R1900973, R1901001, R1900974, R1800018, R1900057, R1900056, R1800023, R1900015, R1900017, R1900986, R1900977, R1900040, R1900059, R1900019, R1900038, R1900053, R1900021, R1900025, R1900997, R1900013, R1900994, R1900058, R1900982, R1900020, R1900027, R1700313, R1901020, R1Y00498, R1Y00479, R1Y00508, R1Y00493, R1Y00477, R1901015, R1Y00489, R1Y00500, R1Y00492, R1901013, R1Y00495, R1Y00494, R1Y00506, R1Y00482, R1Y00476, R1Y00483, R1Y00499, R1Y00490, </w:t>
            </w:r>
            <w:r w:rsidRPr="000840F7">
              <w:rPr>
                <w:rFonts w:ascii="Arial" w:hAnsi="Arial" w:cs="Arial"/>
                <w:sz w:val="20"/>
                <w:szCs w:val="20"/>
              </w:rPr>
              <w:lastRenderedPageBreak/>
              <w:t>R1Y00478, R1Y00487, R1Y00491, R1901016, R1800021, R1Y00496, R1Y00497, R1900060, R1900985, R1900995</w:t>
            </w:r>
          </w:p>
        </w:tc>
      </w:tr>
      <w:tr w:rsidR="000840F7" w:rsidRPr="000840F7" w14:paraId="1B26B2C0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C4076" w14:textId="71ABCDE7" w:rsidR="00920E07" w:rsidRPr="000840F7" w:rsidRDefault="00920E07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1BE37" w14:textId="06809532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 xml:space="preserve">Stacja dokująca Fujitsu </w:t>
            </w:r>
            <w:proofErr w:type="spellStart"/>
            <w:r w:rsidRPr="000840F7">
              <w:rPr>
                <w:rFonts w:ascii="Arial" w:hAnsi="Arial" w:cs="Arial"/>
                <w:sz w:val="20"/>
                <w:szCs w:val="20"/>
              </w:rPr>
              <w:t>Thunderbolt</w:t>
            </w:r>
            <w:proofErr w:type="spellEnd"/>
            <w:r w:rsidRPr="000840F7">
              <w:rPr>
                <w:rFonts w:ascii="Arial" w:hAnsi="Arial" w:cs="Arial"/>
                <w:sz w:val="20"/>
                <w:szCs w:val="20"/>
              </w:rPr>
              <w:t xml:space="preserve"> 4 Port Replicator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B2B89" w14:textId="627A2A5B" w:rsidR="00920E07" w:rsidRPr="000840F7" w:rsidRDefault="00920E07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1DB4B" w14:textId="77314206" w:rsidR="00920E07" w:rsidRPr="000840F7" w:rsidRDefault="00920E07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R2Y01181, R2Y01852, R2Y01078, R2Y01085, R2Y00028, R2Y03836, R2Y01118, R2Y01092, R2Y01177, R2Y01169, R2Y01847, R2Y01810, R2Y01867, R2Y01825, R2Y00038, R2Y01758, R2Y01859, R2Y01141, R2Y01098, R2Y01103, R2Y01772, R2Y01818, R2Y01077, R2Y01822, R2Y01161, R2Y01808, R2Y01117, R2Y01851, R2Y01139, R2Y03848, R2Y00049, R2Y01780, R2Y03849, R2Y01099, R2Y01179, R2Y00065, R2Y03843, R2Y01815, R2Y01138, R2Y01189, R2Y01156, R2Y01136, R2Y00033, R2Y01174, R2Y01168, R2Y00052, R2Y01129, R2Y01782, R2Y01774, R2Y01127, R2Y01858, R2Y01188, R2Y01087, R2Y01109, R2Y00050, R2Y00015, R2Y01133, R2Y01854, R2Y01837, R2Y01850, R2Y01101, R2Y01862, R2Y01855, R2Y01826, R2Y01119, R2Y01075, R2Y01845, R2Y01162, R2Y01071, R2Y01166, R2Y01180, R2Y00070, R2Y01842, R2Y00030, R2Y01843, R2Y01853, R2Y01882, R2Y01789, R2Y03846, R2Y00011, R2Y01786, R2Y01104, R2Y01840, R2Y01765, R2Y01841, R2Y01080, R2Y01795, R2Y03845, R2Y01173, R2Y01090, R2Y01151, R2Y01816, R2Y01764, R2Y03839, R2Y01803, R2Y00017, R2Y01160, R2Y01082, R2Y01132, R2Y01114, R2Y01794, R2Y01097, R2Y01187, R2Y01761, R2Y01767, R2Y01771, R2Y01159, R2Y01122, R2Y01191, R2Y01762, R2Y01835, R2Y01128, R2Y01830, R2Y01124, R2Y01804, R2Y01796, R2Y01760, R2Y01153, R2Y03838, R2Y01186, R2Y01086, R2Y01150, R2Y00048, R2Y03847, R2Y01819, R2Y01093, R2Y01076, R2Y01069, R2Y03841, R2Y01824, R2Y00059, R2Y00053, R2Y01171, R2Y01170, R2Y01126, R2Y01773, R2Y01163, R2Y01797, R2Y01172, R2Y01864, R2Y01766, R2Y00057, R2Y01121, R2Y01792, R2Y01113, R2Y01813, R2Y01135, R2Y01142, R2Y01768, R2Y01116, R2Y01120, R2Y01829, R2Y01801, R2Y01096, R2Y01084, R2Y01190, R2Y01089, R2Y01157, R2Y01836, R2Y01182, R2Y00047, R2Y01791, R2Y01848, R2Y01131, R2Y01778, R2Y01137, R2Y01814, R2Y01828, R2Y01860, R2Y01193, R2Y01108, R2Y01144, R2Y01115, R2Y01839, R2Y01785, R2Y01769, R2Y01812, R2Y01068, R2Y01802, R2Y01811, R2Y01834, R2Y01807, R2Y01793, R2Y01154, R2Y01192, R2Y01759, R2Y01140, R2Y01820, R2Y01775, R2Y01123, R2Y01799, R2Y01079, R2Y01798, R2Y01088, R2Y01110, R2Y03844, R2Y01184, R2Y01784, R2Y01787, R2Y01781, R2Y01861, R2Y01070, R2Y01790, R2Y01849, R2Y03835, R2Y01167, R2Y01856, R2Y01148, R2Y01831, R2Y01091, R2Y01074, R2Y01763, R2Y01152, R2Y01134, R2Y03837, R2Y01823, R2Y01095, R2Y01806, R2Y03840, R2Y01178, R2Y01183, R2Y01883, R2Y01100, R2Y01164, R2Y01143, R2Y01073, R2Y01770, R2Y01146, R2Y01846, R2Y01155, R2Y01149, R2Y01165, R2Y03842, R2Y01776, R2Y01800, R2Y01072, R2Y01821, R2Y01779, R2Y01125, R2Y01176, R2Y01107, R2Y01112, R2Y01838, R2Y01809, R2Y01145, R2Y01783, R2Y01873, R2Y01130, R2Y01844, R2Y01105, R2Y01147, R2Y01081, R2Y03834, R2Y01827, R2Y01817, R2Y01832, R2Y01185, R2Y01857, R2Y01788, R2Y01863, R2Y01805, R2Y01094, R2Y00012, R2Y01083, R2Y01102, R2Y01111, R2Y01106, R2Y01777, R2Y01158, R2Y01175</w:t>
            </w:r>
          </w:p>
        </w:tc>
      </w:tr>
      <w:tr w:rsidR="000840F7" w:rsidRPr="000840F7" w14:paraId="4583B1A7" w14:textId="77777777" w:rsidTr="000840F7">
        <w:tc>
          <w:tcPr>
            <w:tcW w:w="594" w:type="dxa"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30388" w14:textId="670702F6" w:rsidR="002042CE" w:rsidRPr="000840F7" w:rsidRDefault="002042CE" w:rsidP="000E0089">
            <w:pPr>
              <w:pStyle w:val="Akapitzlist"/>
              <w:numPr>
                <w:ilvl w:val="0"/>
                <w:numId w:val="38"/>
              </w:numPr>
              <w:spacing w:line="257" w:lineRule="auto"/>
              <w:ind w:left="113"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B4D61" w14:textId="01000F75" w:rsidR="002042CE" w:rsidRPr="000840F7" w:rsidRDefault="001B3CB0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Stacja dokująca Dell WD19S 130W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434F6" w14:textId="21A6B2A5" w:rsidR="002042CE" w:rsidRPr="000840F7" w:rsidRDefault="001B3CB0" w:rsidP="002042CE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0C072" w14:textId="74C64EB1" w:rsidR="002042CE" w:rsidRPr="000840F7" w:rsidRDefault="001B3CB0" w:rsidP="002042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0F7">
              <w:rPr>
                <w:rFonts w:ascii="Arial" w:hAnsi="Arial" w:cs="Arial"/>
                <w:sz w:val="20"/>
                <w:szCs w:val="20"/>
              </w:rPr>
              <w:t>3FBWGT3</w:t>
            </w:r>
          </w:p>
        </w:tc>
      </w:tr>
    </w:tbl>
    <w:p w14:paraId="33E24946" w14:textId="49E3AC19" w:rsidR="00EE4B4F" w:rsidRPr="00BC1A20" w:rsidRDefault="00920E07" w:rsidP="002042C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, </w:t>
      </w:r>
    </w:p>
    <w:sectPr w:rsidR="00EE4B4F" w:rsidRPr="00BC1A20" w:rsidSect="00DD40D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0AEAE" w14:textId="77777777" w:rsidR="00DF6FF3" w:rsidRDefault="00DF6FF3" w:rsidP="00B84BB6">
      <w:pPr>
        <w:spacing w:after="0" w:line="240" w:lineRule="auto"/>
      </w:pPr>
      <w:r>
        <w:separator/>
      </w:r>
    </w:p>
  </w:endnote>
  <w:endnote w:type="continuationSeparator" w:id="0">
    <w:p w14:paraId="1901073D" w14:textId="77777777" w:rsidR="00DF6FF3" w:rsidRDefault="00DF6FF3" w:rsidP="00B84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9881"/>
      <w:docPartObj>
        <w:docPartGallery w:val="Page Numbers (Bottom of Page)"/>
        <w:docPartUnique/>
      </w:docPartObj>
    </w:sdtPr>
    <w:sdtEndPr/>
    <w:sdtContent>
      <w:sdt>
        <w:sdtPr>
          <w:id w:val="-1262523551"/>
          <w:docPartObj>
            <w:docPartGallery w:val="Page Numbers (Top of Page)"/>
            <w:docPartUnique/>
          </w:docPartObj>
        </w:sdtPr>
        <w:sdtEndPr/>
        <w:sdtContent>
          <w:p w14:paraId="18985048" w14:textId="517647D7" w:rsidR="00920E07" w:rsidRPr="00FB42F4" w:rsidRDefault="00920E07" w:rsidP="00FB42F4">
            <w:pPr>
              <w:pStyle w:val="Stopka"/>
              <w:jc w:val="center"/>
            </w:pPr>
            <w:r w:rsidRPr="00214D8E">
              <w:rPr>
                <w:rFonts w:ascii="Arial" w:hAnsi="Arial" w:cs="Arial"/>
                <w:sz w:val="18"/>
              </w:rPr>
              <w:t xml:space="preserve">Strona 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214D8E">
              <w:rPr>
                <w:rFonts w:ascii="Arial" w:hAnsi="Arial" w:cs="Arial"/>
                <w:b/>
                <w:bCs/>
                <w:sz w:val="18"/>
              </w:rPr>
              <w:instrText>PAGE</w:instrTex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53012F">
              <w:rPr>
                <w:rFonts w:ascii="Arial" w:hAnsi="Arial" w:cs="Arial"/>
                <w:b/>
                <w:bCs/>
                <w:noProof/>
                <w:sz w:val="18"/>
              </w:rPr>
              <w:t>21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r w:rsidRPr="00214D8E">
              <w:rPr>
                <w:rFonts w:ascii="Arial" w:hAnsi="Arial" w:cs="Arial"/>
                <w:sz w:val="18"/>
              </w:rPr>
              <w:t xml:space="preserve"> z 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214D8E">
              <w:rPr>
                <w:rFonts w:ascii="Arial" w:hAnsi="Arial" w:cs="Arial"/>
                <w:b/>
                <w:bCs/>
                <w:sz w:val="18"/>
              </w:rPr>
              <w:instrText>NUMPAGES</w:instrTex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53012F">
              <w:rPr>
                <w:rFonts w:ascii="Arial" w:hAnsi="Arial" w:cs="Arial"/>
                <w:b/>
                <w:bCs/>
                <w:noProof/>
                <w:sz w:val="18"/>
              </w:rPr>
              <w:t>27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2439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E74CD37" w14:textId="68FE07E8" w:rsidR="00920E07" w:rsidRDefault="00920E07" w:rsidP="00FB42F4">
            <w:pPr>
              <w:pStyle w:val="Stopka"/>
              <w:jc w:val="center"/>
            </w:pPr>
            <w:r w:rsidRPr="00214D8E">
              <w:rPr>
                <w:rFonts w:ascii="Arial" w:hAnsi="Arial" w:cs="Arial"/>
                <w:sz w:val="18"/>
              </w:rPr>
              <w:t xml:space="preserve">Strona 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214D8E">
              <w:rPr>
                <w:rFonts w:ascii="Arial" w:hAnsi="Arial" w:cs="Arial"/>
                <w:b/>
                <w:bCs/>
                <w:sz w:val="18"/>
              </w:rPr>
              <w:instrText>PAGE</w:instrTex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53012F">
              <w:rPr>
                <w:rFonts w:ascii="Arial" w:hAnsi="Arial" w:cs="Arial"/>
                <w:b/>
                <w:bCs/>
                <w:noProof/>
                <w:sz w:val="18"/>
              </w:rPr>
              <w:t>1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r w:rsidRPr="00214D8E">
              <w:rPr>
                <w:rFonts w:ascii="Arial" w:hAnsi="Arial" w:cs="Arial"/>
                <w:sz w:val="18"/>
              </w:rPr>
              <w:t xml:space="preserve"> z 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214D8E">
              <w:rPr>
                <w:rFonts w:ascii="Arial" w:hAnsi="Arial" w:cs="Arial"/>
                <w:b/>
                <w:bCs/>
                <w:sz w:val="18"/>
              </w:rPr>
              <w:instrText>NUMPAGES</w:instrTex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53012F">
              <w:rPr>
                <w:rFonts w:ascii="Arial" w:hAnsi="Arial" w:cs="Arial"/>
                <w:b/>
                <w:bCs/>
                <w:noProof/>
                <w:sz w:val="18"/>
              </w:rPr>
              <w:t>27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1A9BD" w14:textId="77777777" w:rsidR="00DF6FF3" w:rsidRDefault="00DF6FF3" w:rsidP="00B84BB6">
      <w:pPr>
        <w:spacing w:after="0" w:line="240" w:lineRule="auto"/>
      </w:pPr>
      <w:r>
        <w:separator/>
      </w:r>
    </w:p>
  </w:footnote>
  <w:footnote w:type="continuationSeparator" w:id="0">
    <w:p w14:paraId="73AA4473" w14:textId="77777777" w:rsidR="00DF6FF3" w:rsidRDefault="00DF6FF3" w:rsidP="00B84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8AAF6" w14:textId="77777777" w:rsidR="00920E07" w:rsidRPr="00D94B60" w:rsidRDefault="00920E07" w:rsidP="00FB42F4">
    <w:pPr>
      <w:tabs>
        <w:tab w:val="center" w:pos="4536"/>
        <w:tab w:val="right" w:pos="9072"/>
      </w:tabs>
      <w:spacing w:after="0" w:line="240" w:lineRule="auto"/>
      <w:rPr>
        <w:rFonts w:ascii="Arial" w:eastAsiaTheme="minorHAnsi" w:hAnsi="Arial" w:cstheme="minorBidi"/>
        <w:color w:val="000000" w:themeColor="text1"/>
      </w:rPr>
    </w:pPr>
    <w:r w:rsidRPr="00D94B60">
      <w:rPr>
        <w:rFonts w:ascii="Arial" w:eastAsiaTheme="minorHAnsi" w:hAnsi="Arial" w:cstheme="minorBidi"/>
        <w:b/>
        <w:noProof/>
        <w:color w:val="000000" w:themeColor="text1"/>
        <w:sz w:val="20"/>
        <w:lang w:eastAsia="pl-PL"/>
      </w:rPr>
      <w:drawing>
        <wp:inline distT="0" distB="0" distL="0" distR="0" wp14:anchorId="7D6E749E" wp14:editId="117CC4A4">
          <wp:extent cx="2091690" cy="474980"/>
          <wp:effectExtent l="0" t="0" r="0" b="0"/>
          <wp:docPr id="1" name="Obraz 1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A3EC34" w14:textId="37DFA600" w:rsidR="00920E07" w:rsidRPr="00FB42F4" w:rsidRDefault="00920E07" w:rsidP="00AF3BDF">
    <w:pPr>
      <w:tabs>
        <w:tab w:val="center" w:pos="4536"/>
        <w:tab w:val="right" w:pos="9072"/>
      </w:tabs>
      <w:spacing w:after="240" w:line="240" w:lineRule="auto"/>
      <w:jc w:val="right"/>
      <w:rPr>
        <w:rFonts w:ascii="Arial" w:eastAsiaTheme="minorHAnsi" w:hAnsi="Arial" w:cstheme="minorBidi"/>
        <w:color w:val="000000" w:themeColor="text1"/>
      </w:rPr>
    </w:pPr>
    <w:r w:rsidRPr="00D94B60">
      <w:rPr>
        <w:rFonts w:ascii="Arial" w:eastAsiaTheme="minorHAnsi" w:hAnsi="Arial" w:cstheme="minorBidi"/>
        <w:color w:val="000000" w:themeColor="text1"/>
      </w:rPr>
      <w:t xml:space="preserve">Znak sprawy: </w:t>
    </w:r>
    <w:r w:rsidRPr="00D94B60">
      <w:rPr>
        <w:rFonts w:ascii="Arial" w:eastAsiaTheme="minorHAnsi" w:hAnsi="Arial" w:cstheme="minorBidi"/>
        <w:bCs/>
        <w:iCs/>
        <w:color w:val="000000" w:themeColor="text1"/>
      </w:rPr>
      <w:t>IT-III.272.1.2024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E33B0" w14:textId="77777777" w:rsidR="00920E07" w:rsidRPr="00D94B60" w:rsidRDefault="00920E07" w:rsidP="00FB42F4">
    <w:pPr>
      <w:tabs>
        <w:tab w:val="center" w:pos="4536"/>
        <w:tab w:val="right" w:pos="9072"/>
      </w:tabs>
      <w:spacing w:after="0" w:line="240" w:lineRule="auto"/>
      <w:rPr>
        <w:rFonts w:ascii="Arial" w:eastAsiaTheme="minorHAnsi" w:hAnsi="Arial" w:cstheme="minorBidi"/>
        <w:color w:val="000000" w:themeColor="text1"/>
      </w:rPr>
    </w:pPr>
    <w:r w:rsidRPr="00D94B60">
      <w:rPr>
        <w:rFonts w:ascii="Arial" w:eastAsiaTheme="minorHAnsi" w:hAnsi="Arial" w:cstheme="minorBidi"/>
        <w:b/>
        <w:noProof/>
        <w:color w:val="000000" w:themeColor="text1"/>
        <w:sz w:val="20"/>
        <w:lang w:eastAsia="pl-PL"/>
      </w:rPr>
      <w:drawing>
        <wp:inline distT="0" distB="0" distL="0" distR="0" wp14:anchorId="6147B91A" wp14:editId="179507B2">
          <wp:extent cx="2091690" cy="474980"/>
          <wp:effectExtent l="0" t="0" r="0" b="0"/>
          <wp:docPr id="3" name="Obraz 3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52B97F" w14:textId="1CA58F54" w:rsidR="00920E07" w:rsidRPr="00FB42F4" w:rsidRDefault="00920E07" w:rsidP="00B62656">
    <w:pPr>
      <w:tabs>
        <w:tab w:val="center" w:pos="4536"/>
        <w:tab w:val="right" w:pos="9072"/>
      </w:tabs>
      <w:spacing w:after="240" w:line="240" w:lineRule="auto"/>
      <w:jc w:val="right"/>
      <w:rPr>
        <w:rFonts w:ascii="Arial" w:eastAsiaTheme="minorHAnsi" w:hAnsi="Arial" w:cstheme="minorBidi"/>
        <w:color w:val="000000" w:themeColor="text1"/>
      </w:rPr>
    </w:pPr>
    <w:r w:rsidRPr="00B62656">
      <w:rPr>
        <w:rFonts w:ascii="Arial" w:eastAsiaTheme="minorHAnsi" w:hAnsi="Arial" w:cstheme="minorBidi"/>
        <w:color w:val="000000" w:themeColor="text1"/>
      </w:rPr>
      <w:t>Znak sprawy: IT-IV.272.3.2025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089"/>
    <w:multiLevelType w:val="hybridMultilevel"/>
    <w:tmpl w:val="8A80EB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7601"/>
    <w:multiLevelType w:val="hybridMultilevel"/>
    <w:tmpl w:val="B638040E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2" w15:restartNumberingAfterBreak="0">
    <w:nsid w:val="0C165B85"/>
    <w:multiLevelType w:val="hybridMultilevel"/>
    <w:tmpl w:val="FACE52EE"/>
    <w:lvl w:ilvl="0" w:tplc="3DE49FD4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67C16"/>
    <w:multiLevelType w:val="hybridMultilevel"/>
    <w:tmpl w:val="2F182D96"/>
    <w:lvl w:ilvl="0" w:tplc="04150005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1" w:tplc="57862B60">
      <w:numFmt w:val="bullet"/>
      <w:lvlText w:val="•"/>
      <w:lvlJc w:val="left"/>
      <w:pPr>
        <w:ind w:left="4076" w:hanging="900"/>
      </w:pPr>
      <w:rPr>
        <w:rFonts w:ascii="Tahoma" w:eastAsia="Calibri" w:hAnsi="Tahoma" w:cs="Tahoma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4" w15:restartNumberingAfterBreak="0">
    <w:nsid w:val="13461BC8"/>
    <w:multiLevelType w:val="hybridMultilevel"/>
    <w:tmpl w:val="12E0A1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E4185"/>
    <w:multiLevelType w:val="hybridMultilevel"/>
    <w:tmpl w:val="3BEE8D10"/>
    <w:lvl w:ilvl="0" w:tplc="F618C21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47CD4"/>
    <w:multiLevelType w:val="hybridMultilevel"/>
    <w:tmpl w:val="B8A8B3A4"/>
    <w:lvl w:ilvl="0" w:tplc="04150005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1" w:tplc="1B32A676">
      <w:numFmt w:val="bullet"/>
      <w:lvlText w:val="·"/>
      <w:lvlJc w:val="left"/>
      <w:pPr>
        <w:ind w:left="4556" w:hanging="1380"/>
      </w:pPr>
      <w:rPr>
        <w:rFonts w:ascii="Tahoma" w:eastAsia="Calibri" w:hAnsi="Tahoma" w:cs="Tahoma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7" w15:restartNumberingAfterBreak="0">
    <w:nsid w:val="1C7454A2"/>
    <w:multiLevelType w:val="hybridMultilevel"/>
    <w:tmpl w:val="07280184"/>
    <w:lvl w:ilvl="0" w:tplc="EA205D2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A10D0B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2D32372"/>
    <w:multiLevelType w:val="hybridMultilevel"/>
    <w:tmpl w:val="F1C60414"/>
    <w:lvl w:ilvl="0" w:tplc="63BEC9B8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D3ADC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B2E4330"/>
    <w:multiLevelType w:val="hybridMultilevel"/>
    <w:tmpl w:val="CB1458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B0124"/>
    <w:multiLevelType w:val="hybridMultilevel"/>
    <w:tmpl w:val="66343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D6BC6"/>
    <w:multiLevelType w:val="hybridMultilevel"/>
    <w:tmpl w:val="D4963D9C"/>
    <w:lvl w:ilvl="0" w:tplc="4C8ADD8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4" w15:restartNumberingAfterBreak="0">
    <w:nsid w:val="339D3F32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658078D"/>
    <w:multiLevelType w:val="hybridMultilevel"/>
    <w:tmpl w:val="9C90A9AA"/>
    <w:lvl w:ilvl="0" w:tplc="1B04C4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123C3"/>
    <w:multiLevelType w:val="hybridMultilevel"/>
    <w:tmpl w:val="EDB27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91C7F"/>
    <w:multiLevelType w:val="hybridMultilevel"/>
    <w:tmpl w:val="FA901220"/>
    <w:lvl w:ilvl="0" w:tplc="C84472E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C0D02"/>
    <w:multiLevelType w:val="hybridMultilevel"/>
    <w:tmpl w:val="8F68FFBC"/>
    <w:lvl w:ilvl="0" w:tplc="0415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19" w15:restartNumberingAfterBreak="0">
    <w:nsid w:val="3A451B77"/>
    <w:multiLevelType w:val="hybridMultilevel"/>
    <w:tmpl w:val="E5883450"/>
    <w:lvl w:ilvl="0" w:tplc="8020E3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120D1"/>
    <w:multiLevelType w:val="hybridMultilevel"/>
    <w:tmpl w:val="556A4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F0F56"/>
    <w:multiLevelType w:val="hybridMultilevel"/>
    <w:tmpl w:val="EBEA282C"/>
    <w:lvl w:ilvl="0" w:tplc="EA205D2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D16C75"/>
    <w:multiLevelType w:val="hybridMultilevel"/>
    <w:tmpl w:val="EB28D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C0A84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4" w15:restartNumberingAfterBreak="0">
    <w:nsid w:val="5CD10E10"/>
    <w:multiLevelType w:val="hybridMultilevel"/>
    <w:tmpl w:val="72CC6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13D92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60B13B59"/>
    <w:multiLevelType w:val="hybridMultilevel"/>
    <w:tmpl w:val="F5DA3DAC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ED1AA0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8" w15:restartNumberingAfterBreak="0">
    <w:nsid w:val="63743700"/>
    <w:multiLevelType w:val="hybridMultilevel"/>
    <w:tmpl w:val="E3CA6AA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1B04C4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E50ABE"/>
    <w:multiLevelType w:val="hybridMultilevel"/>
    <w:tmpl w:val="56F2E29C"/>
    <w:lvl w:ilvl="0" w:tplc="20DE2B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10087A"/>
    <w:multiLevelType w:val="hybridMultilevel"/>
    <w:tmpl w:val="BA88743A"/>
    <w:lvl w:ilvl="0" w:tplc="9A60FB00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47B4F"/>
    <w:multiLevelType w:val="hybridMultilevel"/>
    <w:tmpl w:val="FD6005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2" w15:restartNumberingAfterBreak="0">
    <w:nsid w:val="703A439D"/>
    <w:multiLevelType w:val="hybridMultilevel"/>
    <w:tmpl w:val="59CEB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74920"/>
    <w:multiLevelType w:val="multilevel"/>
    <w:tmpl w:val="90DCCA8C"/>
    <w:lvl w:ilvl="0">
      <w:start w:val="1"/>
      <w:numFmt w:val="low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E7188C"/>
    <w:multiLevelType w:val="multilevel"/>
    <w:tmpl w:val="CEAE8ECE"/>
    <w:lvl w:ilvl="0">
      <w:start w:val="1"/>
      <w:numFmt w:val="decimal"/>
      <w:pStyle w:val="25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C01864"/>
    <w:multiLevelType w:val="hybridMultilevel"/>
    <w:tmpl w:val="EC181A00"/>
    <w:lvl w:ilvl="0" w:tplc="0415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36" w15:restartNumberingAfterBreak="0">
    <w:nsid w:val="7F04105D"/>
    <w:multiLevelType w:val="hybridMultilevel"/>
    <w:tmpl w:val="DDDCE036"/>
    <w:lvl w:ilvl="0" w:tplc="EA205D28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2"/>
  </w:num>
  <w:num w:numId="8">
    <w:abstractNumId w:val="31"/>
  </w:num>
  <w:num w:numId="9">
    <w:abstractNumId w:val="13"/>
  </w:num>
  <w:num w:numId="10">
    <w:abstractNumId w:val="27"/>
  </w:num>
  <w:num w:numId="11">
    <w:abstractNumId w:val="8"/>
  </w:num>
  <w:num w:numId="12">
    <w:abstractNumId w:val="23"/>
  </w:num>
  <w:num w:numId="13">
    <w:abstractNumId w:val="10"/>
  </w:num>
  <w:num w:numId="14">
    <w:abstractNumId w:val="24"/>
  </w:num>
  <w:num w:numId="15">
    <w:abstractNumId w:val="0"/>
  </w:num>
  <w:num w:numId="16">
    <w:abstractNumId w:val="34"/>
  </w:num>
  <w:num w:numId="17">
    <w:abstractNumId w:val="33"/>
  </w:num>
  <w:num w:numId="18">
    <w:abstractNumId w:val="2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3"/>
  </w:num>
  <w:num w:numId="22">
    <w:abstractNumId w:val="35"/>
  </w:num>
  <w:num w:numId="23">
    <w:abstractNumId w:val="6"/>
  </w:num>
  <w:num w:numId="24">
    <w:abstractNumId w:val="18"/>
  </w:num>
  <w:num w:numId="25">
    <w:abstractNumId w:val="19"/>
  </w:num>
  <w:num w:numId="26">
    <w:abstractNumId w:val="15"/>
  </w:num>
  <w:num w:numId="27">
    <w:abstractNumId w:val="29"/>
  </w:num>
  <w:num w:numId="2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3"/>
  </w:num>
  <w:num w:numId="32">
    <w:abstractNumId w:val="25"/>
  </w:num>
  <w:num w:numId="33">
    <w:abstractNumId w:val="5"/>
  </w:num>
  <w:num w:numId="34">
    <w:abstractNumId w:val="12"/>
  </w:num>
  <w:num w:numId="35">
    <w:abstractNumId w:val="22"/>
  </w:num>
  <w:num w:numId="36">
    <w:abstractNumId w:val="16"/>
  </w:num>
  <w:num w:numId="37">
    <w:abstractNumId w:val="4"/>
  </w:num>
  <w:num w:numId="38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mrat, Martyna">
    <w15:presenceInfo w15:providerId="AD" w15:userId="S-1-5-21-2657086810-3006226730-1577894517-108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06A"/>
    <w:rsid w:val="0000091B"/>
    <w:rsid w:val="000046EF"/>
    <w:rsid w:val="00014063"/>
    <w:rsid w:val="00020710"/>
    <w:rsid w:val="00044670"/>
    <w:rsid w:val="00063776"/>
    <w:rsid w:val="000840F7"/>
    <w:rsid w:val="0009658E"/>
    <w:rsid w:val="000A3741"/>
    <w:rsid w:val="000E0089"/>
    <w:rsid w:val="0012643C"/>
    <w:rsid w:val="00126F0D"/>
    <w:rsid w:val="00143975"/>
    <w:rsid w:val="00171439"/>
    <w:rsid w:val="001730A6"/>
    <w:rsid w:val="00195C81"/>
    <w:rsid w:val="001A08CA"/>
    <w:rsid w:val="001A3B8E"/>
    <w:rsid w:val="001A52B6"/>
    <w:rsid w:val="001A6173"/>
    <w:rsid w:val="001B3CB0"/>
    <w:rsid w:val="001C03A0"/>
    <w:rsid w:val="001E5898"/>
    <w:rsid w:val="001F06D9"/>
    <w:rsid w:val="002042CE"/>
    <w:rsid w:val="002063FF"/>
    <w:rsid w:val="00214D8E"/>
    <w:rsid w:val="00217E5E"/>
    <w:rsid w:val="00267B67"/>
    <w:rsid w:val="002726F7"/>
    <w:rsid w:val="0027719E"/>
    <w:rsid w:val="00293865"/>
    <w:rsid w:val="002A424F"/>
    <w:rsid w:val="002B3D6C"/>
    <w:rsid w:val="002E09F3"/>
    <w:rsid w:val="002E1755"/>
    <w:rsid w:val="002E2D1F"/>
    <w:rsid w:val="00307E7B"/>
    <w:rsid w:val="00330F12"/>
    <w:rsid w:val="00333F15"/>
    <w:rsid w:val="00350ACE"/>
    <w:rsid w:val="00352A17"/>
    <w:rsid w:val="003741DE"/>
    <w:rsid w:val="00376475"/>
    <w:rsid w:val="00396A91"/>
    <w:rsid w:val="00397060"/>
    <w:rsid w:val="003A7D53"/>
    <w:rsid w:val="003F04E9"/>
    <w:rsid w:val="00400023"/>
    <w:rsid w:val="00401DE9"/>
    <w:rsid w:val="00452C48"/>
    <w:rsid w:val="00465654"/>
    <w:rsid w:val="00473A6E"/>
    <w:rsid w:val="004B369E"/>
    <w:rsid w:val="004D7CC7"/>
    <w:rsid w:val="00504D26"/>
    <w:rsid w:val="00512E20"/>
    <w:rsid w:val="0053012F"/>
    <w:rsid w:val="005429DE"/>
    <w:rsid w:val="00547BC0"/>
    <w:rsid w:val="00556F00"/>
    <w:rsid w:val="00594B37"/>
    <w:rsid w:val="005B39EF"/>
    <w:rsid w:val="005B5000"/>
    <w:rsid w:val="005B66F2"/>
    <w:rsid w:val="005D49F6"/>
    <w:rsid w:val="005E0133"/>
    <w:rsid w:val="005E4D1E"/>
    <w:rsid w:val="00600CF1"/>
    <w:rsid w:val="006127DA"/>
    <w:rsid w:val="006666A0"/>
    <w:rsid w:val="00670859"/>
    <w:rsid w:val="006A10C2"/>
    <w:rsid w:val="006A6D04"/>
    <w:rsid w:val="006D7CB6"/>
    <w:rsid w:val="006E43D2"/>
    <w:rsid w:val="006E6445"/>
    <w:rsid w:val="006F061B"/>
    <w:rsid w:val="007012FB"/>
    <w:rsid w:val="00706F8E"/>
    <w:rsid w:val="0071513C"/>
    <w:rsid w:val="00760A91"/>
    <w:rsid w:val="00772FC6"/>
    <w:rsid w:val="007748B8"/>
    <w:rsid w:val="00785EA3"/>
    <w:rsid w:val="007E3D81"/>
    <w:rsid w:val="007F13E0"/>
    <w:rsid w:val="00802247"/>
    <w:rsid w:val="00823F3B"/>
    <w:rsid w:val="008336E8"/>
    <w:rsid w:val="0085326B"/>
    <w:rsid w:val="008611D6"/>
    <w:rsid w:val="00864916"/>
    <w:rsid w:val="008741E5"/>
    <w:rsid w:val="0087573A"/>
    <w:rsid w:val="00877497"/>
    <w:rsid w:val="00890817"/>
    <w:rsid w:val="008A3876"/>
    <w:rsid w:val="008B573B"/>
    <w:rsid w:val="008C7D79"/>
    <w:rsid w:val="008D4785"/>
    <w:rsid w:val="008D6748"/>
    <w:rsid w:val="008E72C0"/>
    <w:rsid w:val="00920E07"/>
    <w:rsid w:val="0093352D"/>
    <w:rsid w:val="0094019C"/>
    <w:rsid w:val="00946C79"/>
    <w:rsid w:val="00961420"/>
    <w:rsid w:val="00986F6C"/>
    <w:rsid w:val="009936D9"/>
    <w:rsid w:val="009A2265"/>
    <w:rsid w:val="009A3875"/>
    <w:rsid w:val="009B0489"/>
    <w:rsid w:val="009B2114"/>
    <w:rsid w:val="009C231C"/>
    <w:rsid w:val="009C3D92"/>
    <w:rsid w:val="009F0F0F"/>
    <w:rsid w:val="00A01415"/>
    <w:rsid w:val="00A04C6E"/>
    <w:rsid w:val="00A11B73"/>
    <w:rsid w:val="00A1635F"/>
    <w:rsid w:val="00A167EB"/>
    <w:rsid w:val="00A17C38"/>
    <w:rsid w:val="00A30784"/>
    <w:rsid w:val="00A3450F"/>
    <w:rsid w:val="00A63F5F"/>
    <w:rsid w:val="00AC36F6"/>
    <w:rsid w:val="00AD6AB9"/>
    <w:rsid w:val="00AF0884"/>
    <w:rsid w:val="00AF3059"/>
    <w:rsid w:val="00AF3BDF"/>
    <w:rsid w:val="00B01D0B"/>
    <w:rsid w:val="00B02A3A"/>
    <w:rsid w:val="00B047F9"/>
    <w:rsid w:val="00B208EC"/>
    <w:rsid w:val="00B23895"/>
    <w:rsid w:val="00B46773"/>
    <w:rsid w:val="00B510EA"/>
    <w:rsid w:val="00B62656"/>
    <w:rsid w:val="00B84BB6"/>
    <w:rsid w:val="00BA3962"/>
    <w:rsid w:val="00BC1A20"/>
    <w:rsid w:val="00BD4CE5"/>
    <w:rsid w:val="00BF40F2"/>
    <w:rsid w:val="00C309D9"/>
    <w:rsid w:val="00C35D5A"/>
    <w:rsid w:val="00C5389D"/>
    <w:rsid w:val="00C54D4D"/>
    <w:rsid w:val="00C55662"/>
    <w:rsid w:val="00C6113A"/>
    <w:rsid w:val="00C834EB"/>
    <w:rsid w:val="00CC1DD8"/>
    <w:rsid w:val="00CE4DCA"/>
    <w:rsid w:val="00CF1AD7"/>
    <w:rsid w:val="00D12A8B"/>
    <w:rsid w:val="00D1576D"/>
    <w:rsid w:val="00D419C6"/>
    <w:rsid w:val="00D50187"/>
    <w:rsid w:val="00D52513"/>
    <w:rsid w:val="00D566D5"/>
    <w:rsid w:val="00D84D80"/>
    <w:rsid w:val="00D91E93"/>
    <w:rsid w:val="00DA22DC"/>
    <w:rsid w:val="00DC3AC0"/>
    <w:rsid w:val="00DC6C2E"/>
    <w:rsid w:val="00DD40DE"/>
    <w:rsid w:val="00DF6FF3"/>
    <w:rsid w:val="00DF72B8"/>
    <w:rsid w:val="00E07473"/>
    <w:rsid w:val="00E23AA4"/>
    <w:rsid w:val="00E2506A"/>
    <w:rsid w:val="00E27DB9"/>
    <w:rsid w:val="00E542BB"/>
    <w:rsid w:val="00E64A96"/>
    <w:rsid w:val="00E6567A"/>
    <w:rsid w:val="00E82E5B"/>
    <w:rsid w:val="00E91AD2"/>
    <w:rsid w:val="00EB3FD0"/>
    <w:rsid w:val="00EC3CE9"/>
    <w:rsid w:val="00EC45F2"/>
    <w:rsid w:val="00EE4B4F"/>
    <w:rsid w:val="00EF5273"/>
    <w:rsid w:val="00F02767"/>
    <w:rsid w:val="00F03660"/>
    <w:rsid w:val="00F04E89"/>
    <w:rsid w:val="00F10174"/>
    <w:rsid w:val="00F27491"/>
    <w:rsid w:val="00F335F0"/>
    <w:rsid w:val="00F5168C"/>
    <w:rsid w:val="00F943EE"/>
    <w:rsid w:val="00F97117"/>
    <w:rsid w:val="00F97C51"/>
    <w:rsid w:val="00FB42F4"/>
    <w:rsid w:val="00FC48D7"/>
    <w:rsid w:val="00FE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5C7DE"/>
  <w15:chartTrackingRefBased/>
  <w15:docId w15:val="{5DB0AA4B-ADFA-409B-B16F-9AA47243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81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250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2506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2506A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E2506A"/>
    <w:pPr>
      <w:keepNext/>
      <w:spacing w:after="0" w:line="240" w:lineRule="auto"/>
      <w:ind w:left="6372"/>
      <w:outlineLvl w:val="3"/>
    </w:pPr>
    <w:rPr>
      <w:rFonts w:ascii="Arial" w:eastAsia="Times New Roman" w:hAnsi="Arial"/>
      <w:b/>
      <w:bCs/>
      <w:sz w:val="20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E2506A"/>
    <w:pPr>
      <w:numPr>
        <w:numId w:val="17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2506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US" w:eastAsia="x-none"/>
    </w:rPr>
  </w:style>
  <w:style w:type="paragraph" w:styleId="Nagwek8">
    <w:name w:val="heading 8"/>
    <w:basedOn w:val="Normalny"/>
    <w:next w:val="Normalny"/>
    <w:link w:val="Nagwek8Znak"/>
    <w:qFormat/>
    <w:rsid w:val="00E2506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2506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E2506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rsid w:val="00E2506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rsid w:val="00E2506A"/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character" w:customStyle="1" w:styleId="Nagwek6Znak">
    <w:name w:val="Nagłówek 6 Znak"/>
    <w:link w:val="Nagwek6"/>
    <w:rsid w:val="00E2506A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link w:val="Nagwek7"/>
    <w:rsid w:val="00E2506A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Nagwek8Znak">
    <w:name w:val="Nagłówek 8 Znak"/>
    <w:link w:val="Nagwek8"/>
    <w:rsid w:val="00E2506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250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E250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506A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506A"/>
    <w:pPr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E2506A"/>
    <w:rPr>
      <w:rFonts w:ascii="Times New Roman" w:eastAsia="Times New Roman" w:hAnsi="Times New Roman" w:cs="Times New Roman"/>
      <w:noProof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0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2506A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E2506A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Tekstpodstawowy2Znak">
    <w:name w:val="Tekst podstawowy 2 Znak"/>
    <w:link w:val="Tekstpodstawowy2"/>
    <w:rsid w:val="00E2506A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Tekstpodstawowy">
    <w:name w:val="Body Text"/>
    <w:basedOn w:val="Normalny"/>
    <w:link w:val="TekstpodstawowyZnak"/>
    <w:rsid w:val="00E2506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E2506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2506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2506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506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2506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E2506A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rsid w:val="00E250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25">
    <w:name w:val="25"/>
    <w:basedOn w:val="Normalny"/>
    <w:autoRedefine/>
    <w:rsid w:val="00E2506A"/>
    <w:pPr>
      <w:numPr>
        <w:numId w:val="16"/>
      </w:numPr>
      <w:autoSpaceDE w:val="0"/>
      <w:autoSpaceDN w:val="0"/>
      <w:adjustRightInd w:val="0"/>
      <w:spacing w:after="0" w:line="240" w:lineRule="auto"/>
      <w:ind w:left="284"/>
      <w:jc w:val="both"/>
    </w:pPr>
    <w:rPr>
      <w:rFonts w:ascii="Times New Roman" w:eastAsia="Times New Roman" w:hAnsi="Times New Roman"/>
    </w:rPr>
  </w:style>
  <w:style w:type="paragraph" w:customStyle="1" w:styleId="Tekstpodstawowy31">
    <w:name w:val="Tekst podstawowy 31"/>
    <w:basedOn w:val="Normalny"/>
    <w:rsid w:val="00E2506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ar-SA"/>
    </w:rPr>
  </w:style>
  <w:style w:type="paragraph" w:customStyle="1" w:styleId="pkt">
    <w:name w:val="pkt"/>
    <w:basedOn w:val="Normalny"/>
    <w:rsid w:val="00E2506A"/>
    <w:pPr>
      <w:spacing w:before="60" w:after="60" w:line="240" w:lineRule="auto"/>
      <w:ind w:left="851" w:hanging="295"/>
      <w:jc w:val="both"/>
    </w:pPr>
    <w:rPr>
      <w:rFonts w:ascii="Times New Roman" w:eastAsia="Arial Unicode MS" w:hAnsi="Times New Roman"/>
      <w:sz w:val="24"/>
      <w:szCs w:val="24"/>
    </w:rPr>
  </w:style>
  <w:style w:type="character" w:styleId="Hipercze">
    <w:name w:val="Hyperlink"/>
    <w:rsid w:val="00E2506A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E2506A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link w:val="Tytu"/>
    <w:rsid w:val="00E2506A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E2506A"/>
    <w:pPr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E2506A"/>
  </w:style>
  <w:style w:type="paragraph" w:customStyle="1" w:styleId="p3">
    <w:name w:val="p3"/>
    <w:basedOn w:val="Normalny"/>
    <w:rsid w:val="00E2506A"/>
    <w:pPr>
      <w:tabs>
        <w:tab w:val="left" w:pos="720"/>
      </w:tabs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2506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E250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E2506A"/>
    <w:rPr>
      <w:vertAlign w:val="superscript"/>
    </w:rPr>
  </w:style>
  <w:style w:type="paragraph" w:customStyle="1" w:styleId="font5">
    <w:name w:val="font5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2506A"/>
    <w:pPr>
      <w:pBdr>
        <w:top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2506A"/>
    <w:pPr>
      <w:pBdr>
        <w:top w:val="single" w:sz="8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E250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E2506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E2506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E250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E2506A"/>
    <w:pPr>
      <w:pBdr>
        <w:top w:val="single" w:sz="8" w:space="0" w:color="auto"/>
        <w:lef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E2506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E250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5">
    <w:name w:val="xl13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6">
    <w:name w:val="xl136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7">
    <w:name w:val="xl13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8">
    <w:name w:val="xl13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9">
    <w:name w:val="xl13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0">
    <w:name w:val="xl140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1">
    <w:name w:val="xl141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2">
    <w:name w:val="xl142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3">
    <w:name w:val="xl14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4">
    <w:name w:val="xl14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5">
    <w:name w:val="xl14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6">
    <w:name w:val="xl14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7">
    <w:name w:val="xl147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8">
    <w:name w:val="xl148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9">
    <w:name w:val="xl149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0">
    <w:name w:val="xl150"/>
    <w:basedOn w:val="Normalny"/>
    <w:rsid w:val="00E250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3">
    <w:name w:val="xl153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4">
    <w:name w:val="xl154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5">
    <w:name w:val="xl155"/>
    <w:basedOn w:val="Normalny"/>
    <w:rsid w:val="00E2506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6">
    <w:name w:val="xl156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7">
    <w:name w:val="xl157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8">
    <w:name w:val="xl158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9">
    <w:name w:val="xl159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1">
    <w:name w:val="xl161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2">
    <w:name w:val="xl162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4">
    <w:name w:val="xl164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5">
    <w:name w:val="xl16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6">
    <w:name w:val="xl166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9">
    <w:name w:val="xl16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75">
    <w:name w:val="xl175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7">
    <w:name w:val="xl177"/>
    <w:basedOn w:val="Normalny"/>
    <w:rsid w:val="00E250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9">
    <w:name w:val="xl17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E2506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2">
    <w:name w:val="xl182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4">
    <w:name w:val="xl184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5">
    <w:name w:val="xl185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6">
    <w:name w:val="xl186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7">
    <w:name w:val="xl18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8">
    <w:name w:val="xl18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1">
    <w:name w:val="xl191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2">
    <w:name w:val="xl192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4">
    <w:name w:val="xl19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5">
    <w:name w:val="xl19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7">
    <w:name w:val="xl197"/>
    <w:basedOn w:val="Normalny"/>
    <w:rsid w:val="00E2506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8">
    <w:name w:val="xl19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9">
    <w:name w:val="xl199"/>
    <w:basedOn w:val="Normalny"/>
    <w:rsid w:val="00E2506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E2506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E250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E2506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3">
    <w:name w:val="xl203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6">
    <w:name w:val="xl206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7">
    <w:name w:val="xl207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8">
    <w:name w:val="xl208"/>
    <w:basedOn w:val="Normalny"/>
    <w:rsid w:val="00E250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2506A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506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250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rsid w:val="00E2506A"/>
    <w:pPr>
      <w:keepNext/>
      <w:tabs>
        <w:tab w:val="left" w:pos="454"/>
      </w:tabs>
      <w:overflowPunct w:val="0"/>
      <w:autoSpaceDE w:val="0"/>
      <w:autoSpaceDN w:val="0"/>
      <w:adjustRightInd w:val="0"/>
      <w:spacing w:line="240" w:lineRule="atLeast"/>
    </w:pPr>
    <w:rPr>
      <w:rFonts w:cs="Calibri"/>
      <w:b/>
      <w:bCs/>
      <w:lang w:val="en-GB"/>
    </w:rPr>
  </w:style>
  <w:style w:type="paragraph" w:customStyle="1" w:styleId="PN">
    <w:name w:val="PN"/>
    <w:rsid w:val="00E2506A"/>
    <w:pPr>
      <w:spacing w:line="240" w:lineRule="atLeast"/>
    </w:pPr>
    <w:rPr>
      <w:rFonts w:cs="Calibri"/>
      <w:lang w:val="en-GB"/>
    </w:rPr>
  </w:style>
  <w:style w:type="paragraph" w:customStyle="1" w:styleId="HN">
    <w:name w:val="HN"/>
    <w:rsid w:val="00E2506A"/>
    <w:pPr>
      <w:keepNext/>
      <w:tabs>
        <w:tab w:val="left" w:pos="2268"/>
        <w:tab w:val="left" w:leader="underscore" w:pos="8222"/>
      </w:tabs>
      <w:spacing w:after="240"/>
      <w:jc w:val="both"/>
    </w:pPr>
    <w:rPr>
      <w:rFonts w:cs="Calibri"/>
      <w:b/>
      <w:bCs/>
      <w:lang w:val="en-GB"/>
    </w:rPr>
  </w:style>
  <w:style w:type="character" w:styleId="Odwoaniedokomentarza">
    <w:name w:val="annotation reference"/>
    <w:uiPriority w:val="99"/>
    <w:semiHidden/>
    <w:unhideWhenUsed/>
    <w:rsid w:val="00512E2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E20"/>
    <w:pPr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512E2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1D90F-95FC-495D-AA04-0738125F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27</Pages>
  <Words>9001</Words>
  <Characters>54007</Characters>
  <Application>Microsoft Office Word</Application>
  <DocSecurity>0</DocSecurity>
  <Lines>450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SPRZĘTU, KTÓRY MA ZOSTAĆ OBJĘTY USŁUGĄ SERWISOWĄ WRAZ Z LOKALIZACJĄ DLA 2 CZĘŚCI ZAMÓWIENIA  - Załącznik nr 1H do Specyfikacji - Załącznik nr 2 do umowy dla części 2 zamówienia</vt:lpstr>
    </vt:vector>
  </TitlesOfParts>
  <Company>UMWM</Company>
  <LinksUpToDate>false</LinksUpToDate>
  <CharactersWithSpaces>62883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SPRZĘTU, KTÓRY MA ZOSTAĆ OBJĘTY USŁUGĄ SERWISOWĄ WRAZ Z LOKALIZACJĄ DLA 2 CZĘŚCI ZAMÓWIENIA  - Załącznik nr 1H do Specyfikacji - Załącznik nr 2 do umowy dla części 2 zamówienia</dc:title>
  <dc:subject/>
  <dc:creator>Urząd Marszałkowski Województwa Małopolskiego</dc:creator>
  <cp:keywords/>
  <dc:description/>
  <cp:lastModifiedBy>Gamrat, Martyna</cp:lastModifiedBy>
  <cp:revision>43</cp:revision>
  <cp:lastPrinted>2019-03-12T09:29:00Z</cp:lastPrinted>
  <dcterms:created xsi:type="dcterms:W3CDTF">2022-12-08T11:56:00Z</dcterms:created>
  <dcterms:modified xsi:type="dcterms:W3CDTF">2025-12-04T10:52:00Z</dcterms:modified>
</cp:coreProperties>
</file>